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1BC0C" w14:textId="1151638C" w:rsidR="00EF3EDC" w:rsidRPr="007C2F01" w:rsidRDefault="00EF3EDC" w:rsidP="0056229E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774CD0" wp14:editId="1F9633A2">
                <wp:simplePos x="0" y="0"/>
                <wp:positionH relativeFrom="column">
                  <wp:posOffset>-650875</wp:posOffset>
                </wp:positionH>
                <wp:positionV relativeFrom="paragraph">
                  <wp:posOffset>-82550</wp:posOffset>
                </wp:positionV>
                <wp:extent cx="7296912" cy="425450"/>
                <wp:effectExtent l="0" t="0" r="5715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06A5BC" id="Rectangle 15" o:spid="_x0000_s1026" style="position:absolute;margin-left:-51.25pt;margin-top:-6.5pt;width:574.5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72467985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035BB1" w:rsidRPr="006507A1">
            <w:rPr>
              <w:rStyle w:val="PlaceholderText"/>
              <w:lang w:bidi="fr-CA"/>
            </w:rPr>
            <w:t>Cliquez ici pour entrer une date.</w:t>
          </w:r>
        </w:sdtContent>
      </w:sdt>
      <w:r w:rsidR="003C261D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 </w:t>
      </w:r>
      <w:r w:rsidR="00011F5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3C261D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0726294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3C261D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6D880574" w14:textId="4C80A90B" w:rsidR="00F242EC" w:rsidRDefault="00EF3EDC" w:rsidP="0056229E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45835282"/>
          <w:placeholder>
            <w:docPart w:val="DefaultPlaceholder_1081868574"/>
          </w:placeholder>
          <w:showingPlcHdr/>
        </w:sdtPr>
        <w:sdtEndPr/>
        <w:sdtContent>
          <w:r w:rsidR="00075D19" w:rsidRPr="00587CDB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011F5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562B46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0702081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3C261D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16461EF7" w14:textId="3948AD2B" w:rsidR="00EF3EDC" w:rsidRPr="00F47895" w:rsidRDefault="00011F51" w:rsidP="0056229E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F9E8C" wp14:editId="5C62E732">
                <wp:simplePos x="0" y="0"/>
                <wp:positionH relativeFrom="column">
                  <wp:posOffset>-641350</wp:posOffset>
                </wp:positionH>
                <wp:positionV relativeFrom="paragraph">
                  <wp:posOffset>43180</wp:posOffset>
                </wp:positionV>
                <wp:extent cx="7296912" cy="14859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912" cy="148590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1B91CA" w14:textId="200DA848" w:rsidR="00A76848" w:rsidRDefault="00A76848" w:rsidP="00B0563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F2495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2E9CCB50" w14:textId="77777777" w:rsidR="00B05639" w:rsidRDefault="00B05639" w:rsidP="00B0563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BF8721B" w14:textId="0BD91187" w:rsidR="00B05639" w:rsidRPr="00B05639" w:rsidRDefault="00F5637C" w:rsidP="00B05639">
                            <w:pPr>
                              <w:numPr>
                                <w:ilvl w:val="0"/>
                                <w:numId w:val="40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proofErr w:type="gramEnd"/>
                            <w:r w:rsidR="00B05639"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sites, l’équipement, les systèmes et les processus qui peuvent avoir une </w:t>
                            </w:r>
                            <w:r w:rsidR="00F94BE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influence</w:t>
                            </w:r>
                            <w:r w:rsidR="00B05639"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significative sur le rendement énergétique;</w:t>
                            </w:r>
                          </w:p>
                          <w:p w14:paraId="253E465C" w14:textId="1A210F91" w:rsidR="00B05639" w:rsidRPr="00B05639" w:rsidRDefault="00B05639" w:rsidP="00B05639">
                            <w:pPr>
                              <w:numPr>
                                <w:ilvl w:val="0"/>
                                <w:numId w:val="40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intégré</w:t>
                            </w:r>
                            <w:proofErr w:type="gramEnd"/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aux projets de conception un examen des </w:t>
                            </w:r>
                            <w:r w:rsidR="00CB018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opportunités</w:t>
                            </w:r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</w:t>
                            </w:r>
                            <w:r w:rsidR="00E32BA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d’économie </w:t>
                            </w:r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énergétiques et des contrôles </w:t>
                            </w:r>
                            <w:r w:rsidR="00CB018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d’opération</w:t>
                            </w:r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;</w:t>
                            </w:r>
                          </w:p>
                          <w:p w14:paraId="611DF503" w14:textId="77777777" w:rsidR="00B05639" w:rsidRPr="00B05639" w:rsidRDefault="00B05639" w:rsidP="00B05639">
                            <w:pPr>
                              <w:numPr>
                                <w:ilvl w:val="0"/>
                                <w:numId w:val="40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intégré</w:t>
                            </w:r>
                            <w:proofErr w:type="gramEnd"/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dans les activités de spécification, de conception et d’approvisionnement, le cas échéant, les résultats des considérations en matière de rendement énergétique;</w:t>
                            </w:r>
                          </w:p>
                          <w:p w14:paraId="554D59C4" w14:textId="015EDCBC" w:rsidR="00B05639" w:rsidRPr="00B05639" w:rsidRDefault="00B05639" w:rsidP="00B05639">
                            <w:pPr>
                              <w:numPr>
                                <w:ilvl w:val="0"/>
                                <w:numId w:val="40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conservé</w:t>
                            </w:r>
                            <w:proofErr w:type="gramEnd"/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des dossiers </w:t>
                            </w:r>
                            <w:r w:rsidR="00186F4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qui inclus</w:t>
                            </w:r>
                            <w:r w:rsidRPr="00B0563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résultats des activités de conception liées au rendement énergétique.</w:t>
                            </w:r>
                          </w:p>
                          <w:p w14:paraId="1379A0B4" w14:textId="77777777" w:rsidR="00B05639" w:rsidRPr="00B05639" w:rsidRDefault="00B05639" w:rsidP="00B0563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FD381A5" w14:textId="77777777" w:rsidR="00B05639" w:rsidRDefault="00B05639" w:rsidP="00A76848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BE1B02B" w14:textId="77777777" w:rsidR="00B05639" w:rsidRPr="00A76848" w:rsidRDefault="00B05639" w:rsidP="00A76848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9E8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50.5pt;margin-top:3.4pt;width:574.55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" fillcolor="#4e5992" stroked="f" strokeweight=".5pt">
                <v:textbox>
                  <w:txbxContent>
                    <w:p w14:paraId="001B91CA" w14:textId="200DA848" w:rsidR="00A76848" w:rsidRDefault="00A76848" w:rsidP="00B05639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F2495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2E9CCB50" w14:textId="77777777" w:rsidR="00B05639" w:rsidRDefault="00B05639" w:rsidP="00B05639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BF8721B" w14:textId="0BD91187" w:rsidR="00B05639" w:rsidRPr="00B05639" w:rsidRDefault="00F5637C" w:rsidP="00B05639">
                      <w:pPr>
                        <w:numPr>
                          <w:ilvl w:val="0"/>
                          <w:numId w:val="40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proofErr w:type="gramEnd"/>
                      <w:r w:rsidR="00B05639"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sites, l’équipement, les systèmes et les processus qui peuvent avoir une </w:t>
                      </w:r>
                      <w:r w:rsidR="00F94BE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influence</w:t>
                      </w:r>
                      <w:r w:rsidR="00B05639"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significative sur le rendement énergétique;</w:t>
                      </w:r>
                    </w:p>
                    <w:p w14:paraId="253E465C" w14:textId="1A210F91" w:rsidR="00B05639" w:rsidRPr="00B05639" w:rsidRDefault="00B05639" w:rsidP="00B05639">
                      <w:pPr>
                        <w:numPr>
                          <w:ilvl w:val="0"/>
                          <w:numId w:val="40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intégré</w:t>
                      </w:r>
                      <w:proofErr w:type="gramEnd"/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aux projets de conception un examen des </w:t>
                      </w:r>
                      <w:r w:rsidR="00CB018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opportunités</w:t>
                      </w:r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</w:t>
                      </w:r>
                      <w:r w:rsidR="00E32BA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d’économie </w:t>
                      </w:r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énergétiques et des contrôles </w:t>
                      </w:r>
                      <w:r w:rsidR="00CB018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d’opération</w:t>
                      </w:r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;</w:t>
                      </w:r>
                    </w:p>
                    <w:p w14:paraId="611DF503" w14:textId="77777777" w:rsidR="00B05639" w:rsidRPr="00B05639" w:rsidRDefault="00B05639" w:rsidP="00B05639">
                      <w:pPr>
                        <w:numPr>
                          <w:ilvl w:val="0"/>
                          <w:numId w:val="40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intégré</w:t>
                      </w:r>
                      <w:proofErr w:type="gramEnd"/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dans les activités de spécification, de conception et d’approvisionnement, le cas échéant, les résultats des considérations en matière de rendement énergétique;</w:t>
                      </w:r>
                    </w:p>
                    <w:p w14:paraId="554D59C4" w14:textId="015EDCBC" w:rsidR="00B05639" w:rsidRPr="00B05639" w:rsidRDefault="00B05639" w:rsidP="00B05639">
                      <w:pPr>
                        <w:numPr>
                          <w:ilvl w:val="0"/>
                          <w:numId w:val="40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conservé</w:t>
                      </w:r>
                      <w:proofErr w:type="gramEnd"/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des dossiers </w:t>
                      </w:r>
                      <w:r w:rsidR="00186F4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qui inclus</w:t>
                      </w:r>
                      <w:r w:rsidRPr="00B0563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résultats des activités de conception liées au rendement énergétique.</w:t>
                      </w:r>
                    </w:p>
                    <w:p w14:paraId="1379A0B4" w14:textId="77777777" w:rsidR="00B05639" w:rsidRPr="00B05639" w:rsidRDefault="00B05639" w:rsidP="00B0563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FD381A5" w14:textId="77777777" w:rsidR="00B05639" w:rsidRDefault="00B05639" w:rsidP="00A76848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BE1B02B" w14:textId="77777777" w:rsidR="00B05639" w:rsidRPr="00A76848" w:rsidRDefault="00B05639" w:rsidP="00A76848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4FAC32" w14:textId="0F899D85" w:rsidR="00A76848" w:rsidRDefault="00A76848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DE892C1" w14:textId="6FEA7EEA" w:rsidR="00217CD0" w:rsidRPr="00640E00" w:rsidRDefault="00217CD0" w:rsidP="0056229E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2304B1C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560F774C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532777DE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D3F5324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43B5CA6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50E2FB53" w14:textId="77777777" w:rsidR="00A76848" w:rsidRPr="00B05639" w:rsidRDefault="00A76848" w:rsidP="00B05639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A217078" w14:textId="7AF0B96B" w:rsidR="00823EB3" w:rsidRPr="00823EB3" w:rsidRDefault="00545B80" w:rsidP="00823EB3">
      <w:pPr>
        <w:pStyle w:val="ListParagraph"/>
        <w:numPr>
          <w:ilvl w:val="0"/>
          <w:numId w:val="41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Identifier</w:t>
      </w:r>
      <w:r w:rsidR="007F1589" w:rsidRPr="00D61970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les sites, l’équipement, les systèmes et les processus qui peuvent avoir une incidence significative sur le rendement énergétique.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6781"/>
        <w:gridCol w:w="3420"/>
      </w:tblGrid>
      <w:tr w:rsidR="004C5641" w:rsidRPr="00640E00" w14:paraId="36CB2ED5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664D747B" w14:textId="77777777" w:rsidR="00440FD7" w:rsidRPr="00D61970" w:rsidRDefault="00440FD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447A876C" w14:textId="000636E2" w:rsidR="00440FD7" w:rsidRPr="00A065AF" w:rsidRDefault="00541B59" w:rsidP="009C4A1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Les sites, l’équipement, les systèmes et les </w:t>
            </w:r>
            <w:r w:rsidR="00440FD7" w:rsidRPr="00640E00">
              <w:rPr>
                <w:rFonts w:ascii="Arial" w:eastAsia="Times New Roman" w:hAnsi="Arial" w:cs="Arial"/>
                <w:color w:val="212529"/>
                <w:sz w:val="20"/>
                <w:szCs w:val="20"/>
                <w:lang w:bidi="fr-CA"/>
              </w:rPr>
              <w:t>processus</w:t>
            </w:r>
            <w:r w:rsidR="00440FD7" w:rsidRPr="00D61970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 xml:space="preserve"> ont été </w:t>
            </w:r>
            <w:r w:rsidR="00590C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>identifiés</w:t>
            </w:r>
            <w:r w:rsidR="00440FD7" w:rsidRPr="00D61970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20330522"/>
            <w:placeholder>
              <w:docPart w:val="127E6EE1B38F6649A463C821F0FF98B5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2BAA13ED" w14:textId="77777777" w:rsidR="00440FD7" w:rsidRPr="00D61970" w:rsidRDefault="00440FD7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7CE80906" w14:textId="243BF78E" w:rsidR="00440FD7" w:rsidRPr="00D61970" w:rsidRDefault="00440FD7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B94D083" w14:textId="20E11A89" w:rsidR="004C5641" w:rsidRPr="00A065AF" w:rsidRDefault="00B973CE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065AF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En ce qui concerne les usages énergétiques liés aux éléments mentionnés ci-dessus, les facteurs suivants ont été </w:t>
      </w:r>
      <w:r w:rsidR="00E25449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identifiés</w:t>
      </w:r>
      <w:r w:rsidRPr="00A065AF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 :</w:t>
      </w:r>
    </w:p>
    <w:tbl>
      <w:tblPr>
        <w:tblStyle w:val="TableGrid"/>
        <w:tblW w:w="10326" w:type="dxa"/>
        <w:tblInd w:w="-431" w:type="dxa"/>
        <w:tblLayout w:type="fixed"/>
        <w:tblLook w:val="04A0" w:firstRow="1" w:lastRow="0" w:firstColumn="1" w:lastColumn="0" w:noHBand="0" w:noVBand="1"/>
        <w:tblCaption w:val="Sign "/>
      </w:tblPr>
      <w:tblGrid>
        <w:gridCol w:w="568"/>
        <w:gridCol w:w="6237"/>
        <w:gridCol w:w="3521"/>
      </w:tblGrid>
      <w:tr w:rsidR="00446842" w:rsidRPr="00640E00" w14:paraId="62ED8A74" w14:textId="77777777" w:rsidTr="00011F51">
        <w:trPr>
          <w:trHeight w:val="215"/>
        </w:trPr>
        <w:tc>
          <w:tcPr>
            <w:tcW w:w="568" w:type="dxa"/>
            <w:vAlign w:val="center"/>
          </w:tcPr>
          <w:p w14:paraId="7DC8927C" w14:textId="77777777" w:rsidR="00446842" w:rsidRPr="00D61970" w:rsidRDefault="00446842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14:paraId="12A8A89E" w14:textId="1CCAD0B6" w:rsidR="00446842" w:rsidRPr="00D61970" w:rsidRDefault="004C5641" w:rsidP="009C4A10">
            <w:pPr>
              <w:spacing w:before="50" w:after="50" w:line="240" w:lineRule="auto"/>
              <w:ind w:right="-1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La gestion et le fonctionnement des usages énergétiques significatifs (UES).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1106027"/>
            <w:placeholder>
              <w:docPart w:val="DD083C1B0925AB479A4C809B460DDAA7"/>
            </w:placeholder>
            <w:showingPlcHdr/>
          </w:sdtPr>
          <w:sdtEndPr/>
          <w:sdtContent>
            <w:tc>
              <w:tcPr>
                <w:tcW w:w="3521" w:type="dxa"/>
                <w:vAlign w:val="center"/>
              </w:tcPr>
              <w:p w14:paraId="6B597BC1" w14:textId="77777777" w:rsidR="00446842" w:rsidRPr="00D61970" w:rsidRDefault="00446842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4C5641" w:rsidRPr="00640E00" w14:paraId="74A3421E" w14:textId="77777777" w:rsidTr="00011F51">
        <w:trPr>
          <w:trHeight w:val="215"/>
        </w:trPr>
        <w:tc>
          <w:tcPr>
            <w:tcW w:w="568" w:type="dxa"/>
            <w:vAlign w:val="center"/>
          </w:tcPr>
          <w:p w14:paraId="3A2B852D" w14:textId="54D369EC" w:rsidR="004C5641" w:rsidRPr="00D61970" w:rsidRDefault="004C5641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14:paraId="32A0E4B1" w14:textId="2BB58FBD" w:rsidR="004C5641" w:rsidRPr="00A065AF" w:rsidRDefault="004C5641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L’atteinte des objectifs et des cibles énergétiques et la réalisation des plans d’action.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52034079"/>
            <w:placeholder>
              <w:docPart w:val="9848F370268BBF468D4CDC7B726A7E47"/>
            </w:placeholder>
            <w:showingPlcHdr/>
          </w:sdtPr>
          <w:sdtEndPr/>
          <w:sdtContent>
            <w:tc>
              <w:tcPr>
                <w:tcW w:w="3521" w:type="dxa"/>
                <w:vAlign w:val="center"/>
              </w:tcPr>
              <w:p w14:paraId="61722FDE" w14:textId="2D0ABA45" w:rsidR="004C5641" w:rsidRPr="00D61970" w:rsidRDefault="004C5641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4C5641" w:rsidRPr="00640E00" w14:paraId="10B4B838" w14:textId="77777777" w:rsidTr="00011F51">
        <w:trPr>
          <w:trHeight w:val="215"/>
        </w:trPr>
        <w:tc>
          <w:tcPr>
            <w:tcW w:w="568" w:type="dxa"/>
            <w:vAlign w:val="center"/>
          </w:tcPr>
          <w:p w14:paraId="04EFFEEB" w14:textId="71185753" w:rsidR="004C5641" w:rsidRPr="00D61970" w:rsidRDefault="004C5641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14:paraId="061325E9" w14:textId="511D96B0" w:rsidR="004C5641" w:rsidRPr="00A065AF" w:rsidRDefault="004C5641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Les indicateurs de rendement énergétique (IRE) </w:t>
            </w:r>
            <w:r w:rsidR="009B2E7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identifiés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.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85154338"/>
            <w:placeholder>
              <w:docPart w:val="7B701CF204AA21419DB7237620ADC709"/>
            </w:placeholder>
            <w:showingPlcHdr/>
          </w:sdtPr>
          <w:sdtEndPr/>
          <w:sdtContent>
            <w:tc>
              <w:tcPr>
                <w:tcW w:w="3521" w:type="dxa"/>
                <w:vAlign w:val="center"/>
              </w:tcPr>
              <w:p w14:paraId="27A21963" w14:textId="655E2A40" w:rsidR="004C5641" w:rsidRPr="00D61970" w:rsidRDefault="004C5641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B9B7D38" w14:textId="77777777" w:rsidR="00B973CE" w:rsidRPr="00A065AF" w:rsidRDefault="00B973CE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C082EB1" w14:textId="2947CDA2" w:rsidR="00823EB3" w:rsidRPr="00823EB3" w:rsidRDefault="00A35C2F" w:rsidP="00823EB3">
      <w:pPr>
        <w:pStyle w:val="ListParagraph"/>
        <w:numPr>
          <w:ilvl w:val="0"/>
          <w:numId w:val="41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065AF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 xml:space="preserve">Intégrer aux projets de conception un examen des </w:t>
      </w:r>
      <w:r w:rsidR="00C855EB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>opportunités</w:t>
      </w:r>
      <w:r w:rsidRPr="00A065AF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 xml:space="preserve"> </w:t>
      </w:r>
      <w:r w:rsidR="00182074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 xml:space="preserve">d’économie </w:t>
      </w:r>
      <w:r w:rsidRPr="00A065AF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 xml:space="preserve">énergétiques et des contrôles </w:t>
      </w:r>
      <w:r w:rsidR="00182074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>opérationnel</w:t>
      </w:r>
      <w:r w:rsidRPr="00A065AF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>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691"/>
        <w:gridCol w:w="3510"/>
      </w:tblGrid>
      <w:tr w:rsidR="00477862" w:rsidRPr="00640E00" w14:paraId="7BA903DB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2A44D006" w14:textId="77777777" w:rsidR="00440FD7" w:rsidRPr="00D61970" w:rsidRDefault="00440FD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691" w:type="dxa"/>
            <w:vAlign w:val="center"/>
          </w:tcPr>
          <w:p w14:paraId="2CED4920" w14:textId="3A90C7AD" w:rsidR="00440FD7" w:rsidRPr="00D61970" w:rsidRDefault="00440FD7" w:rsidP="009C4A10">
            <w:pPr>
              <w:spacing w:before="50" w:after="50" w:line="240" w:lineRule="auto"/>
              <w:ind w:right="7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Les </w:t>
            </w:r>
            <w:r w:rsidR="000A738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opportunités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</w:t>
            </w:r>
            <w:r w:rsidR="000A738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d’économie 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énergétiques et les contrôles </w:t>
            </w:r>
            <w:r w:rsidR="00003FA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opérationnel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ont été </w:t>
            </w:r>
            <w:r w:rsidR="000A738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incorporés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aux activités de conception, de rénovation et de modification.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036030375"/>
            <w:placeholder>
              <w:docPart w:val="F0D598E866885940A6269262FBB776DF"/>
            </w:placeholder>
            <w:showingPlcHdr/>
          </w:sdtPr>
          <w:sdtEndPr/>
          <w:sdtContent>
            <w:tc>
              <w:tcPr>
                <w:tcW w:w="3510" w:type="dxa"/>
                <w:vAlign w:val="center"/>
              </w:tcPr>
              <w:p w14:paraId="261B2D63" w14:textId="77777777" w:rsidR="00440FD7" w:rsidRPr="00D61970" w:rsidRDefault="00440FD7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097B0F" w:rsidRPr="00640E00" w14:paraId="3BF42FCC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0EA36904" w14:textId="393F4502" w:rsidR="00097B0F" w:rsidRPr="00640E00" w:rsidRDefault="00097B0F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691" w:type="dxa"/>
            <w:vAlign w:val="center"/>
          </w:tcPr>
          <w:p w14:paraId="2E00663E" w14:textId="0BBE0E91" w:rsidR="00097B0F" w:rsidRPr="00640E00" w:rsidRDefault="00097B0F" w:rsidP="009C4A10">
            <w:pPr>
              <w:spacing w:before="50" w:after="50" w:line="240" w:lineRule="auto"/>
              <w:ind w:right="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Nous nous sommes assurés que les projets de conception comportent une stratégie de contrôle </w:t>
            </w:r>
            <w:r w:rsidR="003F23C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opérationnel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pour garantir que les économies prévues se réalisent.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33172349"/>
            <w:placeholder>
              <w:docPart w:val="D51832EFF61D3740B59871FEA8BCC3BC"/>
            </w:placeholder>
            <w:showingPlcHdr/>
          </w:sdtPr>
          <w:sdtEndPr/>
          <w:sdtContent>
            <w:tc>
              <w:tcPr>
                <w:tcW w:w="3510" w:type="dxa"/>
                <w:vAlign w:val="center"/>
              </w:tcPr>
              <w:p w14:paraId="605F1D4E" w14:textId="02E55477" w:rsidR="00097B0F" w:rsidRPr="00640E00" w:rsidRDefault="00097B0F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970DBC7" w14:textId="50EDFC03" w:rsidR="00217CD0" w:rsidRPr="00640E00" w:rsidRDefault="00217CD0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4F68048" w14:textId="78C2BC6D" w:rsidR="00FA6F17" w:rsidRPr="00A065AF" w:rsidRDefault="00FE6C2B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Considérations de</w:t>
      </w:r>
      <w:r w:rsidR="00FA6F17" w:rsidRPr="00D61970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l’amélioration du rendement énergétique</w:t>
      </w:r>
    </w:p>
    <w:tbl>
      <w:tblPr>
        <w:tblStyle w:val="TableGrid"/>
        <w:tblW w:w="10326" w:type="dxa"/>
        <w:tblInd w:w="-431" w:type="dxa"/>
        <w:tblLayout w:type="fixed"/>
        <w:tblLook w:val="04A0" w:firstRow="1" w:lastRow="0" w:firstColumn="1" w:lastColumn="0" w:noHBand="0" w:noVBand="1"/>
        <w:tblCaption w:val="Sign "/>
      </w:tblPr>
      <w:tblGrid>
        <w:gridCol w:w="568"/>
        <w:gridCol w:w="6237"/>
        <w:gridCol w:w="3521"/>
      </w:tblGrid>
      <w:tr w:rsidR="005F7338" w:rsidRPr="00640E00" w14:paraId="69593C0A" w14:textId="77777777" w:rsidTr="00011F51">
        <w:trPr>
          <w:trHeight w:val="215"/>
        </w:trPr>
        <w:tc>
          <w:tcPr>
            <w:tcW w:w="568" w:type="dxa"/>
            <w:vAlign w:val="center"/>
          </w:tcPr>
          <w:p w14:paraId="7FA40E0A" w14:textId="77777777" w:rsidR="00FA6F17" w:rsidRPr="00D61970" w:rsidRDefault="00FA6F1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14:paraId="53BB8533" w14:textId="7C42D4F4" w:rsidR="00FA6F17" w:rsidRPr="00D61970" w:rsidRDefault="00FA6F17" w:rsidP="009C4A1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Des possibilités d’améliorer le rendement énergétique ont été examinées.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46197333"/>
            <w:placeholder>
              <w:docPart w:val="051941C19810804F8942AE6956881A6B"/>
            </w:placeholder>
            <w:showingPlcHdr/>
          </w:sdtPr>
          <w:sdtEndPr/>
          <w:sdtContent>
            <w:tc>
              <w:tcPr>
                <w:tcW w:w="3521" w:type="dxa"/>
                <w:vAlign w:val="center"/>
              </w:tcPr>
              <w:p w14:paraId="5BF1E133" w14:textId="77777777" w:rsidR="00FA6F17" w:rsidRPr="00D61970" w:rsidRDefault="00FA6F17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640E00" w:rsidRPr="00640E00" w14:paraId="2F782AD6" w14:textId="77777777" w:rsidTr="00011F51">
        <w:trPr>
          <w:trHeight w:val="215"/>
        </w:trPr>
        <w:tc>
          <w:tcPr>
            <w:tcW w:w="568" w:type="dxa"/>
            <w:vAlign w:val="center"/>
          </w:tcPr>
          <w:p w14:paraId="1F6135A9" w14:textId="77777777" w:rsidR="00FA6F17" w:rsidRPr="00D61970" w:rsidRDefault="00FA6F1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14:paraId="6F5448B1" w14:textId="7255B7DA" w:rsidR="00FA6F17" w:rsidRPr="00A065AF" w:rsidRDefault="004060E4" w:rsidP="009C4A10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Les contrôles </w:t>
            </w:r>
            <w:r w:rsidR="007206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opérationnel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nécessaires ont été établis.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84128530"/>
            <w:placeholder>
              <w:docPart w:val="0BFE4A975923B441A3B7742AAC70E0F6"/>
            </w:placeholder>
            <w:showingPlcHdr/>
          </w:sdtPr>
          <w:sdtEndPr/>
          <w:sdtContent>
            <w:tc>
              <w:tcPr>
                <w:tcW w:w="3521" w:type="dxa"/>
                <w:vAlign w:val="center"/>
              </w:tcPr>
              <w:p w14:paraId="0F75A644" w14:textId="77777777" w:rsidR="00FA6F17" w:rsidRPr="00D61970" w:rsidRDefault="00FA6F17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640E00" w:rsidRPr="00640E00" w14:paraId="60D3563D" w14:textId="77777777" w:rsidTr="00011F51">
        <w:trPr>
          <w:trHeight w:val="215"/>
        </w:trPr>
        <w:tc>
          <w:tcPr>
            <w:tcW w:w="568" w:type="dxa"/>
            <w:vAlign w:val="center"/>
          </w:tcPr>
          <w:p w14:paraId="30102D0F" w14:textId="77777777" w:rsidR="00FA6F17" w:rsidRPr="00D61970" w:rsidRDefault="00FA6F1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237" w:type="dxa"/>
            <w:vAlign w:val="center"/>
          </w:tcPr>
          <w:p w14:paraId="779D5FB4" w14:textId="07AC0015" w:rsidR="00FA6F17" w:rsidRPr="00A065AF" w:rsidRDefault="005F7338" w:rsidP="009C4A10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Les répercussions du rendement énergétique sur les activités de conception ont été évaluées.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774359064"/>
            <w:placeholder>
              <w:docPart w:val="520875BFAB806D4A945A65CE5FE7C4ED"/>
            </w:placeholder>
            <w:showingPlcHdr/>
          </w:sdtPr>
          <w:sdtEndPr/>
          <w:sdtContent>
            <w:tc>
              <w:tcPr>
                <w:tcW w:w="3521" w:type="dxa"/>
                <w:vAlign w:val="center"/>
              </w:tcPr>
              <w:p w14:paraId="6B6D72A0" w14:textId="77777777" w:rsidR="00FA6F17" w:rsidRPr="00D61970" w:rsidRDefault="00FA6F17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4E9DEEC" w14:textId="3E84D67A" w:rsidR="00FA6F17" w:rsidRPr="00640E00" w:rsidRDefault="00FA6F17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0B65134" w14:textId="73C90F07" w:rsidR="005F7338" w:rsidRPr="00A065AF" w:rsidRDefault="005F7338" w:rsidP="00011F51">
      <w:pPr>
        <w:pStyle w:val="ListParagraph"/>
        <w:pageBreakBefore/>
        <w:spacing w:line="240" w:lineRule="auto"/>
        <w:ind w:left="-448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61970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lastRenderedPageBreak/>
        <w:t xml:space="preserve">Lorsque vous évaluez les </w:t>
      </w:r>
      <w:r w:rsidR="00B519FE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opportunités</w:t>
      </w:r>
      <w:r w:rsidRPr="00D61970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d’amélioration du rendement énergétique, posez-vous les questions suivantes :</w:t>
      </w:r>
    </w:p>
    <w:tbl>
      <w:tblPr>
        <w:tblStyle w:val="TableGrid"/>
        <w:tblW w:w="10008" w:type="dxa"/>
        <w:tblInd w:w="-113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5836"/>
        <w:gridCol w:w="3663"/>
      </w:tblGrid>
      <w:tr w:rsidR="005F7338" w:rsidRPr="00640E00" w14:paraId="4FEC7891" w14:textId="77777777" w:rsidTr="00011F51">
        <w:trPr>
          <w:trHeight w:val="215"/>
        </w:trPr>
        <w:tc>
          <w:tcPr>
            <w:tcW w:w="509" w:type="dxa"/>
            <w:vAlign w:val="center"/>
          </w:tcPr>
          <w:p w14:paraId="4D562DE7" w14:textId="77777777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836" w:type="dxa"/>
            <w:vAlign w:val="center"/>
          </w:tcPr>
          <w:p w14:paraId="7E2BD3FA" w14:textId="361F926A" w:rsidR="005F7338" w:rsidRPr="00D61970" w:rsidRDefault="005F7338" w:rsidP="009C4A10">
            <w:pPr>
              <w:spacing w:before="50" w:after="50" w:line="240" w:lineRule="auto"/>
              <w:ind w:right="-1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De quelle façon l’infrastructure et les processus en place seront-ils modifiés?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800457833"/>
            <w:placeholder>
              <w:docPart w:val="AD7FC4D9E93E5C489BCA5D0A7915DB6F"/>
            </w:placeholder>
            <w:showingPlcHdr/>
          </w:sdtPr>
          <w:sdtEndPr/>
          <w:sdtContent>
            <w:tc>
              <w:tcPr>
                <w:tcW w:w="3663" w:type="dxa"/>
                <w:vAlign w:val="center"/>
              </w:tcPr>
              <w:p w14:paraId="72700E96" w14:textId="77777777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640E00" w:rsidRPr="00640E00" w14:paraId="5AEB797A" w14:textId="77777777" w:rsidTr="00011F51">
        <w:trPr>
          <w:trHeight w:val="215"/>
        </w:trPr>
        <w:tc>
          <w:tcPr>
            <w:tcW w:w="509" w:type="dxa"/>
            <w:vAlign w:val="center"/>
          </w:tcPr>
          <w:p w14:paraId="3DDA380E" w14:textId="77777777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836" w:type="dxa"/>
            <w:vAlign w:val="center"/>
          </w:tcPr>
          <w:p w14:paraId="77A541B5" w14:textId="64C98231" w:rsidR="005F7338" w:rsidRPr="00A065AF" w:rsidRDefault="005F7338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Quels sont les changements qui peuvent être apportés pour améliorer la consommation énergétique au fil du temps?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196970516"/>
            <w:placeholder>
              <w:docPart w:val="3C482FFC02914040A6698DE9B9D1D380"/>
            </w:placeholder>
            <w:showingPlcHdr/>
          </w:sdtPr>
          <w:sdtEndPr/>
          <w:sdtContent>
            <w:tc>
              <w:tcPr>
                <w:tcW w:w="3663" w:type="dxa"/>
                <w:vAlign w:val="center"/>
              </w:tcPr>
              <w:p w14:paraId="19D6A7AE" w14:textId="77777777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640E00" w:rsidRPr="00640E00" w14:paraId="54A16DC3" w14:textId="77777777" w:rsidTr="00011F51">
        <w:trPr>
          <w:trHeight w:val="215"/>
        </w:trPr>
        <w:tc>
          <w:tcPr>
            <w:tcW w:w="509" w:type="dxa"/>
            <w:vAlign w:val="center"/>
          </w:tcPr>
          <w:p w14:paraId="16A0312A" w14:textId="77777777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836" w:type="dxa"/>
            <w:vAlign w:val="center"/>
          </w:tcPr>
          <w:p w14:paraId="1A8AC4B1" w14:textId="02E54608" w:rsidR="005F7338" w:rsidRPr="00A065AF" w:rsidRDefault="005F7338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Quelle est la bonne source d’énergie pour l’application?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29639385"/>
            <w:placeholder>
              <w:docPart w:val="406EE96173620F4B952980D2AA693AB2"/>
            </w:placeholder>
            <w:showingPlcHdr/>
          </w:sdtPr>
          <w:sdtEndPr/>
          <w:sdtContent>
            <w:tc>
              <w:tcPr>
                <w:tcW w:w="3663" w:type="dxa"/>
                <w:vAlign w:val="center"/>
              </w:tcPr>
              <w:p w14:paraId="58A88920" w14:textId="77777777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5F7338" w:rsidRPr="00640E00" w14:paraId="79DC87CA" w14:textId="77777777" w:rsidTr="00011F51">
        <w:trPr>
          <w:trHeight w:val="215"/>
        </w:trPr>
        <w:tc>
          <w:tcPr>
            <w:tcW w:w="509" w:type="dxa"/>
            <w:vAlign w:val="center"/>
          </w:tcPr>
          <w:p w14:paraId="1F1A7481" w14:textId="1AF912B1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836" w:type="dxa"/>
            <w:vAlign w:val="center"/>
          </w:tcPr>
          <w:p w14:paraId="54F44AC2" w14:textId="1A5F3AE1" w:rsidR="005F7338" w:rsidRPr="00A065AF" w:rsidRDefault="005F7338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Quelles options technologiques s’offrent à nous?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85507237"/>
            <w:placeholder>
              <w:docPart w:val="1DB433CC1AA4574CA5F670A443900D0A"/>
            </w:placeholder>
            <w:showingPlcHdr/>
          </w:sdtPr>
          <w:sdtEndPr/>
          <w:sdtContent>
            <w:tc>
              <w:tcPr>
                <w:tcW w:w="3663" w:type="dxa"/>
                <w:vAlign w:val="center"/>
              </w:tcPr>
              <w:p w14:paraId="3AE4E2C6" w14:textId="3A5E85A6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5F7338" w:rsidRPr="00640E00" w14:paraId="10F1E780" w14:textId="77777777" w:rsidTr="00011F51">
        <w:trPr>
          <w:trHeight w:val="57"/>
        </w:trPr>
        <w:tc>
          <w:tcPr>
            <w:tcW w:w="509" w:type="dxa"/>
            <w:vAlign w:val="center"/>
          </w:tcPr>
          <w:p w14:paraId="486A758A" w14:textId="20E7D465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836" w:type="dxa"/>
            <w:vAlign w:val="center"/>
          </w:tcPr>
          <w:p w14:paraId="372C1C14" w14:textId="7020939C" w:rsidR="005F7338" w:rsidRPr="00A065AF" w:rsidRDefault="005F7338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Quels contrôles </w:t>
            </w:r>
            <w:r w:rsidR="0066630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opérationnel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sont nécessaires pour atteindre et maintenir le rendement énergétique prévu?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17722334"/>
            <w:placeholder>
              <w:docPart w:val="61A1A679F253DB41BC20C4E92E16DC30"/>
            </w:placeholder>
            <w:showingPlcHdr/>
          </w:sdtPr>
          <w:sdtEndPr/>
          <w:sdtContent>
            <w:tc>
              <w:tcPr>
                <w:tcW w:w="3663" w:type="dxa"/>
                <w:vAlign w:val="center"/>
              </w:tcPr>
              <w:p w14:paraId="323E0927" w14:textId="3F74D5AE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C133E40" w14:textId="15F538E3" w:rsidR="00D61970" w:rsidRDefault="00D61970" w:rsidP="0056229E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  <w:sectPr w:rsidR="00D61970" w:rsidSect="005622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2C286A9A" w14:textId="0659EF6D" w:rsidR="00A745B5" w:rsidRPr="00A065AF" w:rsidRDefault="00D61970" w:rsidP="00823EB3">
      <w:pPr>
        <w:spacing w:line="240" w:lineRule="auto"/>
        <w:ind w:left="-810" w:right="-720"/>
        <w:contextualSpacing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065AF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lastRenderedPageBreak/>
        <w:t xml:space="preserve">La feuille de travail ci-dessous peut être utile pour </w:t>
      </w:r>
      <w:r w:rsidR="00C62BEF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>identifier</w:t>
      </w:r>
      <w:r w:rsidRPr="00A065AF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 xml:space="preserve"> et évaluer les</w:t>
      </w:r>
      <w:r w:rsidR="00C62BEF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 xml:space="preserve"> opportunités</w:t>
      </w:r>
      <w:r w:rsidRPr="00A065AF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 xml:space="preserve"> d’amélioration du rendement énergétique et </w:t>
      </w:r>
      <w:proofErr w:type="gramStart"/>
      <w:r w:rsidRPr="00A065AF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 xml:space="preserve">les contrôles </w:t>
      </w:r>
      <w:r w:rsidR="00C62BEF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>opérationnel</w:t>
      </w:r>
      <w:proofErr w:type="gramEnd"/>
      <w:r w:rsidRPr="00A065AF">
        <w:rPr>
          <w:rFonts w:ascii="Arial" w:eastAsia="Arial" w:hAnsi="Arial" w:cs="Arial"/>
          <w:i/>
          <w:color w:val="000000" w:themeColor="text1"/>
          <w:sz w:val="20"/>
          <w:szCs w:val="20"/>
          <w:lang w:bidi="fr-CA"/>
        </w:rPr>
        <w:t xml:space="preserve"> dans les activités de conception.</w:t>
      </w:r>
    </w:p>
    <w:p w14:paraId="52D63BA0" w14:textId="4342D7CD" w:rsidR="00294B56" w:rsidRPr="009C4A10" w:rsidRDefault="00294B56" w:rsidP="0056229E">
      <w:pPr>
        <w:pStyle w:val="Title"/>
        <w:rPr>
          <w:rFonts w:ascii="Arial" w:hAnsi="Arial" w:cs="Arial"/>
          <w:b w:val="0"/>
          <w:bCs/>
          <w:color w:val="22262A"/>
        </w:rPr>
      </w:pPr>
      <w:r w:rsidRPr="009C4A10">
        <w:rPr>
          <w:rFonts w:ascii="Arial" w:eastAsia="Arial" w:hAnsi="Arial" w:cs="Arial"/>
          <w:b w:val="0"/>
          <w:color w:val="22262A"/>
          <w:lang w:bidi="fr-CA"/>
        </w:rPr>
        <w:t xml:space="preserve">Feuille de travail </w:t>
      </w:r>
      <w:r w:rsidR="00053ECA">
        <w:rPr>
          <w:rFonts w:ascii="Arial" w:eastAsia="Arial" w:hAnsi="Arial" w:cs="Arial"/>
          <w:b w:val="0"/>
          <w:color w:val="22262A"/>
          <w:lang w:bidi="fr-CA"/>
        </w:rPr>
        <w:t>pour</w:t>
      </w:r>
      <w:r w:rsidRPr="009C4A10">
        <w:rPr>
          <w:rFonts w:ascii="Arial" w:eastAsia="Arial" w:hAnsi="Arial" w:cs="Arial"/>
          <w:b w:val="0"/>
          <w:color w:val="22262A"/>
          <w:lang w:bidi="fr-CA"/>
        </w:rPr>
        <w:t xml:space="preserve"> les considérations énergétiques </w:t>
      </w:r>
      <w:r w:rsidR="00011F51">
        <w:rPr>
          <w:rFonts w:ascii="Arial" w:eastAsia="Arial" w:hAnsi="Arial" w:cs="Arial"/>
          <w:b w:val="0"/>
          <w:color w:val="22262A"/>
          <w:lang w:bidi="fr-CA"/>
        </w:rPr>
        <w:br/>
      </w:r>
      <w:r w:rsidRPr="009C4A10">
        <w:rPr>
          <w:rFonts w:ascii="Arial" w:eastAsia="Arial" w:hAnsi="Arial" w:cs="Arial"/>
          <w:b w:val="0"/>
          <w:color w:val="22262A"/>
          <w:lang w:bidi="fr-CA"/>
        </w:rPr>
        <w:t>dans les activités de conception</w:t>
      </w:r>
    </w:p>
    <w:p w14:paraId="7FBA5192" w14:textId="4A85AB2D" w:rsidR="00294B56" w:rsidRPr="00292090" w:rsidRDefault="00294B56" w:rsidP="0056229E">
      <w:pPr>
        <w:spacing w:before="120" w:after="120"/>
        <w:ind w:left="-900" w:right="-990"/>
        <w:rPr>
          <w:rFonts w:ascii="Arial" w:hAnsi="Arial" w:cs="Arial"/>
          <w:color w:val="22262A"/>
          <w:sz w:val="20"/>
          <w:szCs w:val="20"/>
        </w:rPr>
      </w:pPr>
      <w:r w:rsidRPr="00292090">
        <w:rPr>
          <w:rFonts w:ascii="Arial" w:eastAsia="Arial" w:hAnsi="Arial" w:cs="Arial"/>
          <w:b/>
          <w:color w:val="22262A"/>
          <w:sz w:val="20"/>
          <w:szCs w:val="20"/>
          <w:lang w:bidi="fr-CA"/>
        </w:rPr>
        <w:t>Objectif </w:t>
      </w:r>
      <w:r w:rsidRPr="00292090">
        <w:rPr>
          <w:rFonts w:ascii="Arial" w:eastAsia="Arial" w:hAnsi="Arial" w:cs="Arial"/>
          <w:color w:val="22262A"/>
          <w:sz w:val="20"/>
          <w:szCs w:val="20"/>
          <w:lang w:bidi="fr-CA"/>
        </w:rPr>
        <w:t xml:space="preserve">: Aider l’utilisateur à </w:t>
      </w:r>
      <w:r w:rsidR="00E36257">
        <w:rPr>
          <w:rFonts w:ascii="Arial" w:eastAsia="Arial" w:hAnsi="Arial" w:cs="Arial"/>
          <w:color w:val="22262A"/>
          <w:sz w:val="20"/>
          <w:szCs w:val="20"/>
          <w:lang w:bidi="fr-CA"/>
        </w:rPr>
        <w:t>identifier</w:t>
      </w:r>
      <w:r w:rsidRPr="00292090">
        <w:rPr>
          <w:rFonts w:ascii="Arial" w:eastAsia="Arial" w:hAnsi="Arial" w:cs="Arial"/>
          <w:color w:val="22262A"/>
          <w:sz w:val="20"/>
          <w:szCs w:val="20"/>
          <w:lang w:bidi="fr-CA"/>
        </w:rPr>
        <w:t xml:space="preserve"> et à examiner les </w:t>
      </w:r>
      <w:r w:rsidR="00E36257">
        <w:rPr>
          <w:rFonts w:ascii="Arial" w:eastAsia="Arial" w:hAnsi="Arial" w:cs="Arial"/>
          <w:color w:val="22262A"/>
          <w:sz w:val="20"/>
          <w:szCs w:val="20"/>
          <w:lang w:bidi="fr-CA"/>
        </w:rPr>
        <w:t>opportunités</w:t>
      </w:r>
      <w:r w:rsidRPr="00292090">
        <w:rPr>
          <w:rFonts w:ascii="Arial" w:eastAsia="Arial" w:hAnsi="Arial" w:cs="Arial"/>
          <w:color w:val="22262A"/>
          <w:sz w:val="20"/>
          <w:szCs w:val="20"/>
          <w:lang w:bidi="fr-CA"/>
        </w:rPr>
        <w:t xml:space="preserve"> d’amélioration du rendement énergétique et </w:t>
      </w:r>
      <w:proofErr w:type="gramStart"/>
      <w:r w:rsidRPr="00292090">
        <w:rPr>
          <w:rFonts w:ascii="Arial" w:eastAsia="Arial" w:hAnsi="Arial" w:cs="Arial"/>
          <w:color w:val="22262A"/>
          <w:sz w:val="20"/>
          <w:szCs w:val="20"/>
          <w:lang w:bidi="fr-CA"/>
        </w:rPr>
        <w:t xml:space="preserve">les contrôles </w:t>
      </w:r>
      <w:r w:rsidR="00E36257">
        <w:rPr>
          <w:rFonts w:ascii="Arial" w:eastAsia="Arial" w:hAnsi="Arial" w:cs="Arial"/>
          <w:color w:val="22262A"/>
          <w:sz w:val="20"/>
          <w:szCs w:val="20"/>
          <w:lang w:bidi="fr-CA"/>
        </w:rPr>
        <w:t>opérationnel</w:t>
      </w:r>
      <w:proofErr w:type="gramEnd"/>
      <w:r w:rsidRPr="00292090">
        <w:rPr>
          <w:rFonts w:ascii="Arial" w:eastAsia="Arial" w:hAnsi="Arial" w:cs="Arial"/>
          <w:color w:val="22262A"/>
          <w:sz w:val="20"/>
          <w:szCs w:val="20"/>
          <w:lang w:bidi="fr-CA"/>
        </w:rPr>
        <w:t xml:space="preserve"> lors de la conception de sites, d’équipement, de systèmes et de processus, qu’ils soient nouveaux, modifiés ou dans certains cas rénovés, qui peuvent avoir une </w:t>
      </w:r>
      <w:r w:rsidR="00E36257">
        <w:rPr>
          <w:rFonts w:ascii="Arial" w:eastAsia="Arial" w:hAnsi="Arial" w:cs="Arial"/>
          <w:color w:val="22262A"/>
          <w:sz w:val="20"/>
          <w:szCs w:val="20"/>
          <w:lang w:bidi="fr-CA"/>
        </w:rPr>
        <w:t>influence</w:t>
      </w:r>
      <w:r w:rsidRPr="00292090">
        <w:rPr>
          <w:rFonts w:ascii="Arial" w:eastAsia="Arial" w:hAnsi="Arial" w:cs="Arial"/>
          <w:color w:val="22262A"/>
          <w:sz w:val="20"/>
          <w:szCs w:val="20"/>
          <w:lang w:bidi="fr-CA"/>
        </w:rPr>
        <w:t xml:space="preserve"> significative sur le rendement énergétique.</w:t>
      </w:r>
    </w:p>
    <w:tbl>
      <w:tblPr>
        <w:tblW w:w="11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97"/>
        <w:gridCol w:w="1190"/>
        <w:gridCol w:w="1587"/>
        <w:gridCol w:w="1465"/>
        <w:gridCol w:w="1339"/>
        <w:gridCol w:w="2529"/>
      </w:tblGrid>
      <w:tr w:rsidR="00294B56" w:rsidRPr="00294B56" w14:paraId="4EB8DF94" w14:textId="77777777" w:rsidTr="00011F51">
        <w:trPr>
          <w:jc w:val="center"/>
        </w:trPr>
        <w:tc>
          <w:tcPr>
            <w:tcW w:w="11287" w:type="dxa"/>
            <w:gridSpan w:val="7"/>
          </w:tcPr>
          <w:p w14:paraId="29D8562F" w14:textId="226FED0A" w:rsidR="00294B56" w:rsidRPr="00292090" w:rsidRDefault="00294B56" w:rsidP="0056229E">
            <w:pPr>
              <w:spacing w:before="120" w:after="120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eastAsia="Arial" w:hAnsi="Arial" w:cs="Arial"/>
                <w:b/>
                <w:color w:val="22262A"/>
                <w:sz w:val="20"/>
                <w:szCs w:val="20"/>
                <w:lang w:bidi="fr-CA"/>
              </w:rPr>
              <w:t xml:space="preserve">Les activités de conception sont liées à (cochez tous les éléments </w:t>
            </w:r>
            <w:r w:rsidR="00132D30">
              <w:rPr>
                <w:rFonts w:ascii="Arial" w:eastAsia="Arial" w:hAnsi="Arial" w:cs="Arial"/>
                <w:b/>
                <w:color w:val="22262A"/>
                <w:sz w:val="20"/>
                <w:szCs w:val="20"/>
                <w:lang w:bidi="fr-CA"/>
              </w:rPr>
              <w:t>qui s’appliquent</w:t>
            </w:r>
            <w:r w:rsidRPr="00292090">
              <w:rPr>
                <w:rFonts w:ascii="Arial" w:eastAsia="Arial" w:hAnsi="Arial" w:cs="Arial"/>
                <w:b/>
                <w:color w:val="22262A"/>
                <w:sz w:val="20"/>
                <w:szCs w:val="20"/>
                <w:lang w:bidi="fr-CA"/>
              </w:rPr>
              <w:t>) :</w:t>
            </w:r>
          </w:p>
          <w:p w14:paraId="6B6F248F" w14:textId="4095BB42" w:rsidR="00294B56" w:rsidRPr="00292090" w:rsidRDefault="00274BB1" w:rsidP="0056229E">
            <w:pPr>
              <w:spacing w:before="120" w:after="120"/>
              <w:rPr>
                <w:rFonts w:ascii="Arial" w:hAnsi="Arial" w:cs="Arial"/>
                <w:color w:val="22262A"/>
                <w:sz w:val="20"/>
                <w:szCs w:val="20"/>
              </w:rPr>
            </w:pP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 </w:instrText>
            </w:r>
            <w:bookmarkStart w:id="4" w:name="Check6"/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FORMCHECKBOX </w:instrText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separate"/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end"/>
            </w:r>
            <w:bookmarkEnd w:id="4"/>
            <w:r w:rsidR="00294B56"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 xml:space="preserve"> Un/des nouveau(x) site(s)  </w:t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 </w:instrText>
            </w:r>
            <w:bookmarkStart w:id="5" w:name="Check2"/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FORMCHECKBOX </w:instrText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separate"/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end"/>
            </w:r>
            <w:bookmarkEnd w:id="5"/>
            <w:r w:rsidR="00294B56"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 xml:space="preserve"> Du nouveau matériel, des nouveaux systèmes ou processus</w:t>
            </w:r>
          </w:p>
          <w:p w14:paraId="21DA79D6" w14:textId="3C9BD060" w:rsidR="00294B56" w:rsidRPr="00292090" w:rsidRDefault="00274BB1" w:rsidP="0056229E">
            <w:pPr>
              <w:spacing w:before="120" w:after="120"/>
              <w:rPr>
                <w:rFonts w:ascii="Arial" w:hAnsi="Arial" w:cs="Arial"/>
                <w:color w:val="22262A"/>
                <w:sz w:val="20"/>
                <w:szCs w:val="20"/>
              </w:rPr>
            </w:pP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 </w:instrText>
            </w:r>
            <w:bookmarkStart w:id="6" w:name="Check7"/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FORMCHECKBOX </w:instrText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separate"/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end"/>
            </w:r>
            <w:bookmarkEnd w:id="6"/>
            <w:r w:rsidR="00294B56"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 xml:space="preserve"> Un/des site(s) rénové(s) ou modifié(s) </w:t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 </w:instrText>
            </w:r>
            <w:bookmarkStart w:id="7" w:name="Check3"/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FORMCHECKBOX </w:instrText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separate"/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end"/>
            </w:r>
            <w:bookmarkEnd w:id="7"/>
            <w:r w:rsidR="00011F51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 xml:space="preserve"> </w:t>
            </w:r>
            <w:r w:rsidR="00294B56"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>Du matériel restauré ou modifié, des systèmes ou des processus modifiés</w:t>
            </w:r>
          </w:p>
          <w:p w14:paraId="5580D232" w14:textId="3AE56B21" w:rsidR="00294B56" w:rsidRPr="00292090" w:rsidRDefault="00274BB1" w:rsidP="0056229E">
            <w:pPr>
              <w:spacing w:before="120" w:after="120"/>
              <w:rPr>
                <w:rFonts w:ascii="Arial" w:hAnsi="Arial" w:cs="Arial"/>
                <w:color w:val="22262A"/>
                <w:sz w:val="20"/>
                <w:szCs w:val="20"/>
              </w:rPr>
            </w:pP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 </w:instrText>
            </w:r>
            <w:bookmarkStart w:id="8" w:name="Check8"/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FORMCHECKBOX </w:instrText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separate"/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end"/>
            </w:r>
            <w:bookmarkEnd w:id="8"/>
            <w:r w:rsidR="00294B56"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 xml:space="preserve"> Des usages énergétiques significatifs et leurs contrôles </w:t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 </w:instrText>
            </w:r>
            <w:bookmarkStart w:id="9" w:name="Check4"/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FORMCHECKBOX </w:instrText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separate"/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end"/>
            </w:r>
            <w:bookmarkEnd w:id="9"/>
            <w:r w:rsidR="00294B56"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 xml:space="preserve"> Des objectifs, des cibles et des plans d’action    </w:t>
            </w:r>
          </w:p>
          <w:p w14:paraId="4A0C9EA2" w14:textId="07D13999" w:rsidR="00294B56" w:rsidRPr="00292090" w:rsidRDefault="00274BB1" w:rsidP="0056229E">
            <w:pPr>
              <w:spacing w:before="120" w:after="120"/>
              <w:rPr>
                <w:rFonts w:ascii="Arial" w:hAnsi="Arial" w:cs="Arial"/>
                <w:color w:val="22262A"/>
                <w:sz w:val="20"/>
                <w:szCs w:val="20"/>
              </w:rPr>
            </w:pP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 </w:instrText>
            </w:r>
            <w:bookmarkStart w:id="10" w:name="Check9"/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FORMCHECKBOX </w:instrText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separate"/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end"/>
            </w:r>
            <w:bookmarkEnd w:id="10"/>
            <w:r w:rsidR="00294B56"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 xml:space="preserve"> L’amélioration du rendement énergétique </w:t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 </w:instrText>
            </w:r>
            <w:bookmarkStart w:id="11" w:name="Check5"/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instrText xml:space="preserve">FORMCHECKBOX </w:instrText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separate"/>
            </w:r>
            <w:r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fldChar w:fldCharType="end"/>
            </w:r>
            <w:bookmarkEnd w:id="11"/>
            <w:r w:rsidR="00294B56"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 xml:space="preserve"> </w:t>
            </w:r>
            <w:r w:rsidR="00F73667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>L’entretien</w:t>
            </w:r>
            <w:r w:rsidR="00294B56" w:rsidRPr="00292090">
              <w:rPr>
                <w:rFonts w:ascii="Arial" w:eastAsia="Arial" w:hAnsi="Arial" w:cs="Arial"/>
                <w:color w:val="22262A"/>
                <w:sz w:val="20"/>
                <w:szCs w:val="20"/>
                <w:lang w:bidi="fr-CA"/>
              </w:rPr>
              <w:t xml:space="preserve"> des systèmes énergétiques</w:t>
            </w:r>
          </w:p>
          <w:p w14:paraId="612E77DA" w14:textId="04DC889D" w:rsidR="00294B56" w:rsidRPr="00294B56" w:rsidRDefault="00294B56" w:rsidP="0056229E">
            <w:pPr>
              <w:spacing w:before="120" w:after="120"/>
              <w:rPr>
                <w:color w:val="22262A"/>
              </w:rPr>
            </w:pPr>
            <w:r w:rsidRPr="00292090">
              <w:rPr>
                <w:rFonts w:ascii="Arial" w:eastAsia="Arial" w:hAnsi="Arial" w:cs="Arial"/>
                <w:b/>
                <w:color w:val="22262A"/>
                <w:sz w:val="20"/>
                <w:szCs w:val="20"/>
                <w:lang w:bidi="fr-CA"/>
              </w:rPr>
              <w:t xml:space="preserve">Décrivez le projet :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67911121"/>
                <w:placeholder>
                  <w:docPart w:val="A20376D76163EA42B5DF2EE19CF306C9"/>
                </w:placeholder>
                <w:showingPlcHdr/>
              </w:sdtPr>
              <w:sdtEndPr/>
              <w:sdtContent>
                <w:r w:rsidR="008A628B" w:rsidRPr="00292090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  <w:r w:rsidR="008A628B" w:rsidRPr="00294B56" w:rsidDel="008A628B">
              <w:rPr>
                <w:color w:val="22262A"/>
                <w:lang w:bidi="fr-CA"/>
              </w:rPr>
              <w:t xml:space="preserve"> </w:t>
            </w:r>
          </w:p>
        </w:tc>
      </w:tr>
      <w:tr w:rsidR="00823EB3" w:rsidRPr="00294B56" w14:paraId="55BAE924" w14:textId="77777777" w:rsidTr="00011F51">
        <w:trPr>
          <w:trHeight w:val="1063"/>
          <w:jc w:val="center"/>
        </w:trPr>
        <w:tc>
          <w:tcPr>
            <w:tcW w:w="8758" w:type="dxa"/>
            <w:gridSpan w:val="6"/>
          </w:tcPr>
          <w:p w14:paraId="2566147F" w14:textId="3BB8BE52" w:rsidR="00823EB3" w:rsidRPr="00292090" w:rsidRDefault="00BC45A9" w:rsidP="0056229E">
            <w:pPr>
              <w:spacing w:before="120" w:after="120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  <w:lang w:bidi="fr-CA"/>
              </w:rPr>
              <w:t>Préparé par</w:t>
            </w:r>
            <w:r w:rsidR="00823EB3" w:rsidRPr="00292090">
              <w:rPr>
                <w:rFonts w:ascii="Arial" w:eastAsia="Arial" w:hAnsi="Arial" w:cs="Arial"/>
                <w:b/>
                <w:color w:val="22262A"/>
                <w:sz w:val="20"/>
                <w:szCs w:val="20"/>
                <w:lang w:bidi="fr-CA"/>
              </w:rPr>
              <w:t xml:space="preserve">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29234022"/>
                <w:placeholder>
                  <w:docPart w:val="F215B7462725634D85C0539E162FA7E0"/>
                </w:placeholder>
                <w:showingPlcHdr/>
              </w:sdtPr>
              <w:sdtEndPr/>
              <w:sdtContent>
                <w:r w:rsidR="00823EB3" w:rsidRPr="00292090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529" w:type="dxa"/>
          </w:tcPr>
          <w:p w14:paraId="4CC3BB56" w14:textId="77777777" w:rsidR="00823EB3" w:rsidRPr="00292090" w:rsidRDefault="00823EB3" w:rsidP="0056229E">
            <w:pPr>
              <w:spacing w:before="120" w:after="120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eastAsia="Arial" w:hAnsi="Arial" w:cs="Arial"/>
                <w:b/>
                <w:color w:val="22262A"/>
                <w:sz w:val="20"/>
                <w:szCs w:val="20"/>
                <w:lang w:bidi="fr-CA"/>
              </w:rPr>
              <w:t>Date :</w:t>
            </w:r>
          </w:p>
          <w:p w14:paraId="582D1CE9" w14:textId="4C8606E7" w:rsidR="00823EB3" w:rsidRPr="00292090" w:rsidRDefault="00823EB3" w:rsidP="0056229E">
            <w:pPr>
              <w:spacing w:before="120" w:after="120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944524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02873459"/>
                <w:placeholder>
                  <w:docPart w:val="82CA147574454640BA4D6BF3D630FBA5"/>
                </w:placeholder>
                <w:showingPlcHdr/>
              </w:sdtPr>
              <w:sdtEndPr/>
              <w:sdtContent>
                <w:r w:rsidRPr="00292090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640E00" w:rsidRPr="00294B56" w14:paraId="4FB9E8FF" w14:textId="77777777" w:rsidTr="00011F51">
        <w:trPr>
          <w:tblHeader/>
          <w:jc w:val="center"/>
        </w:trPr>
        <w:tc>
          <w:tcPr>
            <w:tcW w:w="1980" w:type="dxa"/>
          </w:tcPr>
          <w:p w14:paraId="00CD0B27" w14:textId="4F70EBE7" w:rsidR="00640E00" w:rsidRPr="00011F51" w:rsidRDefault="00182105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Identifiéz</w:t>
            </w:r>
            <w:proofErr w:type="spellEnd"/>
            <w:r w:rsidR="00640E00"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 xml:space="preserve"> les sites, l’équipement, les systèmes et les processus en cause dans les activités de conception qui peuvent avoir une </w:t>
            </w:r>
            <w:r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influence</w:t>
            </w:r>
            <w:r w:rsidR="00640E00"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 xml:space="preserve"> significative sur le rendement énergétique </w:t>
            </w:r>
            <w:r w:rsid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br/>
            </w:r>
            <w:r w:rsidR="00640E00" w:rsidRPr="00011F51">
              <w:rPr>
                <w:rFonts w:ascii="Arial" w:eastAsia="Arial" w:hAnsi="Arial" w:cs="Arial"/>
                <w:color w:val="22262A"/>
                <w:sz w:val="18"/>
                <w:szCs w:val="18"/>
                <w:lang w:bidi="fr-CA"/>
              </w:rPr>
              <w:t>(efficacité, usage et consommation énergétiques).</w:t>
            </w:r>
          </w:p>
        </w:tc>
        <w:tc>
          <w:tcPr>
            <w:tcW w:w="1197" w:type="dxa"/>
          </w:tcPr>
          <w:p w14:paraId="553184A6" w14:textId="77777777" w:rsidR="00640E00" w:rsidRPr="00011F51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18"/>
                <w:szCs w:val="18"/>
              </w:rPr>
            </w:pPr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Quelle est la source d’énergie actuelle?</w:t>
            </w:r>
          </w:p>
        </w:tc>
        <w:tc>
          <w:tcPr>
            <w:tcW w:w="1190" w:type="dxa"/>
          </w:tcPr>
          <w:p w14:paraId="67BAB7F5" w14:textId="77777777" w:rsidR="00640E00" w:rsidRPr="00011F51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18"/>
                <w:szCs w:val="18"/>
              </w:rPr>
            </w:pPr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Existe-t-il une autre option de source d’énergie?</w:t>
            </w:r>
          </w:p>
        </w:tc>
        <w:tc>
          <w:tcPr>
            <w:tcW w:w="1587" w:type="dxa"/>
          </w:tcPr>
          <w:p w14:paraId="01302DA4" w14:textId="1C5E7DF1" w:rsidR="00640E00" w:rsidRPr="00011F51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18"/>
                <w:szCs w:val="18"/>
              </w:rPr>
            </w:pPr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 xml:space="preserve">Quelles sont les </w:t>
            </w:r>
            <w:r w:rsidR="00B649BB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options</w:t>
            </w:r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 xml:space="preserve"> technologiques et autres </w:t>
            </w:r>
            <w:r w:rsidR="00B649BB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options</w:t>
            </w:r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 xml:space="preserve"> offertes pour améliorer le rendement énergétique?</w:t>
            </w:r>
          </w:p>
        </w:tc>
        <w:tc>
          <w:tcPr>
            <w:tcW w:w="1465" w:type="dxa"/>
          </w:tcPr>
          <w:p w14:paraId="305394D1" w14:textId="05C4B62B" w:rsidR="00640E00" w:rsidRPr="00011F51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18"/>
                <w:szCs w:val="18"/>
              </w:rPr>
            </w:pPr>
            <w:proofErr w:type="gramStart"/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 xml:space="preserve">Des contrôles </w:t>
            </w:r>
            <w:r w:rsidR="000B2FDE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opérationnel</w:t>
            </w:r>
            <w:proofErr w:type="gramEnd"/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 xml:space="preserve"> nouveaux ou supplémentaires sont-ils nécessaires</w:t>
            </w:r>
            <w:r w:rsidR="000E6A06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?</w:t>
            </w:r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 xml:space="preserve"> </w:t>
            </w:r>
            <w:r w:rsidRPr="00011F51">
              <w:rPr>
                <w:rFonts w:ascii="Arial" w:eastAsia="Arial" w:hAnsi="Arial" w:cs="Arial"/>
                <w:color w:val="22262A"/>
                <w:sz w:val="18"/>
                <w:szCs w:val="18"/>
                <w:lang w:bidi="fr-CA"/>
              </w:rPr>
              <w:t>(</w:t>
            </w:r>
            <w:r w:rsidR="000B2FDE">
              <w:rPr>
                <w:rFonts w:ascii="Arial" w:eastAsia="Arial" w:hAnsi="Arial" w:cs="Arial"/>
                <w:color w:val="22262A"/>
                <w:sz w:val="18"/>
                <w:szCs w:val="18"/>
                <w:lang w:bidi="fr-CA"/>
              </w:rPr>
              <w:t>préciser</w:t>
            </w:r>
            <w:r w:rsidRPr="00011F51">
              <w:rPr>
                <w:rFonts w:ascii="Arial" w:eastAsia="Arial" w:hAnsi="Arial" w:cs="Arial"/>
                <w:color w:val="22262A"/>
                <w:sz w:val="18"/>
                <w:szCs w:val="18"/>
                <w:lang w:bidi="fr-CA"/>
              </w:rPr>
              <w:t xml:space="preserve">) </w:t>
            </w:r>
          </w:p>
        </w:tc>
        <w:tc>
          <w:tcPr>
            <w:tcW w:w="1339" w:type="dxa"/>
          </w:tcPr>
          <w:p w14:paraId="1180DE29" w14:textId="77777777" w:rsidR="00640E00" w:rsidRPr="00011F51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18"/>
                <w:szCs w:val="18"/>
              </w:rPr>
            </w:pPr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Qui est responsable de la conception?</w:t>
            </w:r>
          </w:p>
        </w:tc>
        <w:tc>
          <w:tcPr>
            <w:tcW w:w="2529" w:type="dxa"/>
          </w:tcPr>
          <w:p w14:paraId="4366899B" w14:textId="668D4066" w:rsidR="00640E00" w:rsidRPr="00011F51" w:rsidRDefault="00640E00" w:rsidP="00011F51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18"/>
                <w:szCs w:val="18"/>
              </w:rPr>
            </w:pPr>
            <w:r w:rsidRPr="00011F51">
              <w:rPr>
                <w:rFonts w:ascii="Arial" w:eastAsia="Arial" w:hAnsi="Arial" w:cs="Arial"/>
                <w:b/>
                <w:color w:val="22262A"/>
                <w:sz w:val="18"/>
                <w:szCs w:val="18"/>
                <w:lang w:bidi="fr-CA"/>
              </w:rPr>
              <w:t>À quelles améliorations peut-on s’attendre?</w:t>
            </w:r>
            <w:r w:rsidR="00011F51">
              <w:rPr>
                <w:rFonts w:ascii="Arial" w:hAnsi="Arial" w:cs="Arial"/>
                <w:b/>
                <w:color w:val="22262A"/>
                <w:sz w:val="18"/>
                <w:szCs w:val="18"/>
              </w:rPr>
              <w:t xml:space="preserve"> </w:t>
            </w:r>
            <w:r w:rsidRPr="00011F51">
              <w:rPr>
                <w:rFonts w:ascii="Arial" w:eastAsia="Arial" w:hAnsi="Arial" w:cs="Arial"/>
                <w:color w:val="22262A"/>
                <w:sz w:val="18"/>
                <w:szCs w:val="18"/>
                <w:lang w:bidi="fr-CA"/>
              </w:rPr>
              <w:t xml:space="preserve">(Exemples : économies d’énergie; réduction des coûts de </w:t>
            </w:r>
            <w:r w:rsidR="00091DDB">
              <w:rPr>
                <w:rFonts w:ascii="Arial" w:eastAsia="Arial" w:hAnsi="Arial" w:cs="Arial"/>
                <w:color w:val="22262A"/>
                <w:sz w:val="18"/>
                <w:szCs w:val="18"/>
                <w:lang w:bidi="fr-CA"/>
              </w:rPr>
              <w:t>l’entretien</w:t>
            </w:r>
            <w:r w:rsidRPr="00011F51">
              <w:rPr>
                <w:rFonts w:ascii="Arial" w:eastAsia="Arial" w:hAnsi="Arial" w:cs="Arial"/>
                <w:color w:val="22262A"/>
                <w:sz w:val="18"/>
                <w:szCs w:val="18"/>
                <w:lang w:bidi="fr-CA"/>
              </w:rPr>
              <w:t>; réduction de l’impact environnemental)</w:t>
            </w:r>
          </w:p>
        </w:tc>
      </w:tr>
      <w:tr w:rsidR="00640E00" w:rsidRPr="00294B56" w14:paraId="3B9D694C" w14:textId="77777777" w:rsidTr="00011F51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597020587"/>
            <w:placeholder>
              <w:docPart w:val="4DC20152D5838843AB5A35BEEE581949"/>
            </w:placeholder>
            <w:showingPlcHdr/>
          </w:sdtPr>
          <w:sdtEndPr/>
          <w:sdtContent>
            <w:tc>
              <w:tcPr>
                <w:tcW w:w="1980" w:type="dxa"/>
              </w:tcPr>
              <w:p w14:paraId="2A2C4D2A" w14:textId="389E427D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96442409"/>
            <w:placeholder>
              <w:docPart w:val="D435734E5C8B23459177A61D1D6E54E0"/>
            </w:placeholder>
            <w:showingPlcHdr/>
          </w:sdtPr>
          <w:sdtEndPr/>
          <w:sdtContent>
            <w:tc>
              <w:tcPr>
                <w:tcW w:w="1197" w:type="dxa"/>
              </w:tcPr>
              <w:p w14:paraId="00990586" w14:textId="340D367C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032407111"/>
            <w:placeholder>
              <w:docPart w:val="F445AA4B76F68A4A9004ED1F924C73C3"/>
            </w:placeholder>
            <w:showingPlcHdr/>
          </w:sdtPr>
          <w:sdtEndPr/>
          <w:sdtContent>
            <w:tc>
              <w:tcPr>
                <w:tcW w:w="1190" w:type="dxa"/>
              </w:tcPr>
              <w:p w14:paraId="0975A12D" w14:textId="19A6E741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562767628"/>
            <w:placeholder>
              <w:docPart w:val="86E8F72E6D857542B1E984A418C76172"/>
            </w:placeholder>
            <w:showingPlcHdr/>
          </w:sdtPr>
          <w:sdtEndPr/>
          <w:sdtContent>
            <w:tc>
              <w:tcPr>
                <w:tcW w:w="1587" w:type="dxa"/>
              </w:tcPr>
              <w:p w14:paraId="00B4F75F" w14:textId="22B034AE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61725203"/>
            <w:placeholder>
              <w:docPart w:val="CC2FD14238696D47BC4B8A644D1F75F3"/>
            </w:placeholder>
            <w:showingPlcHdr/>
          </w:sdtPr>
          <w:sdtEndPr/>
          <w:sdtContent>
            <w:tc>
              <w:tcPr>
                <w:tcW w:w="1465" w:type="dxa"/>
              </w:tcPr>
              <w:p w14:paraId="3982A315" w14:textId="258BB645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564949531"/>
            <w:placeholder>
              <w:docPart w:val="649E9F9752E2D6418B7D31C208DC73EA"/>
            </w:placeholder>
            <w:showingPlcHdr/>
          </w:sdtPr>
          <w:sdtEndPr/>
          <w:sdtContent>
            <w:tc>
              <w:tcPr>
                <w:tcW w:w="1339" w:type="dxa"/>
              </w:tcPr>
              <w:p w14:paraId="63B73B3A" w14:textId="723AFCA8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tc>
          <w:tcPr>
            <w:tcW w:w="2529" w:type="dxa"/>
          </w:tcPr>
          <w:p w14:paraId="0767FE8F" w14:textId="014E63C0" w:rsidR="00097B0F" w:rsidRPr="00294B56" w:rsidRDefault="00640E00" w:rsidP="0056229E">
            <w:pPr>
              <w:spacing w:before="120" w:after="120"/>
              <w:rPr>
                <w:color w:val="22262A"/>
              </w:rPr>
            </w:pPr>
            <w:r>
              <w:rPr>
                <w:color w:val="22262A"/>
                <w:lang w:bidi="fr-CA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01330754"/>
                <w:placeholder>
                  <w:docPart w:val="C038620CEEEFAA4381D978C7226135FA"/>
                </w:placeholder>
                <w:showingPlcHdr/>
              </w:sdtPr>
              <w:sdtEndPr/>
              <w:sdtContent>
                <w:r w:rsidR="00EF4294"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097B0F" w:rsidRPr="00294B56" w14:paraId="4D1F752B" w14:textId="77777777" w:rsidTr="00011F51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489804"/>
            <w:placeholder>
              <w:docPart w:val="E143FA24EB1AA3458E3DDAAA67013712"/>
            </w:placeholder>
            <w:showingPlcHdr/>
          </w:sdtPr>
          <w:sdtEndPr/>
          <w:sdtContent>
            <w:tc>
              <w:tcPr>
                <w:tcW w:w="1980" w:type="dxa"/>
              </w:tcPr>
              <w:p w14:paraId="6489A77A" w14:textId="766025A8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79522878"/>
            <w:placeholder>
              <w:docPart w:val="2D0160C1671ED94F839D6CDA89116283"/>
            </w:placeholder>
            <w:showingPlcHdr/>
          </w:sdtPr>
          <w:sdtEndPr/>
          <w:sdtContent>
            <w:tc>
              <w:tcPr>
                <w:tcW w:w="1197" w:type="dxa"/>
              </w:tcPr>
              <w:p w14:paraId="0FEAD6C1" w14:textId="66F5444D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26245915"/>
            <w:placeholder>
              <w:docPart w:val="60C9CAE5E89A1A4FA98FFEC4C44715BF"/>
            </w:placeholder>
            <w:showingPlcHdr/>
          </w:sdtPr>
          <w:sdtEndPr/>
          <w:sdtContent>
            <w:tc>
              <w:tcPr>
                <w:tcW w:w="1190" w:type="dxa"/>
              </w:tcPr>
              <w:p w14:paraId="3F3D5F03" w14:textId="030BEBAB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80347038"/>
            <w:placeholder>
              <w:docPart w:val="AA264C4AEB86A4418306529D0C94A140"/>
            </w:placeholder>
            <w:showingPlcHdr/>
          </w:sdtPr>
          <w:sdtEndPr/>
          <w:sdtContent>
            <w:tc>
              <w:tcPr>
                <w:tcW w:w="1587" w:type="dxa"/>
              </w:tcPr>
              <w:p w14:paraId="3072D912" w14:textId="21A2949F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916134975"/>
            <w:placeholder>
              <w:docPart w:val="B9D744586BE776468177C1D530E62FFD"/>
            </w:placeholder>
            <w:showingPlcHdr/>
          </w:sdtPr>
          <w:sdtEndPr/>
          <w:sdtContent>
            <w:tc>
              <w:tcPr>
                <w:tcW w:w="1465" w:type="dxa"/>
              </w:tcPr>
              <w:p w14:paraId="40FE5F5B" w14:textId="6C17C21F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81113341"/>
            <w:placeholder>
              <w:docPart w:val="E4544F07C545A44F8A393F76E3FD3208"/>
            </w:placeholder>
            <w:showingPlcHdr/>
          </w:sdtPr>
          <w:sdtEndPr/>
          <w:sdtContent>
            <w:tc>
              <w:tcPr>
                <w:tcW w:w="1339" w:type="dxa"/>
              </w:tcPr>
              <w:p w14:paraId="799CFB66" w14:textId="09D193B8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7192764"/>
            <w:placeholder>
              <w:docPart w:val="3A42D7B362626145BDDC80137AC974CD"/>
            </w:placeholder>
            <w:showingPlcHdr/>
          </w:sdtPr>
          <w:sdtEndPr/>
          <w:sdtContent>
            <w:tc>
              <w:tcPr>
                <w:tcW w:w="2529" w:type="dxa"/>
              </w:tcPr>
              <w:p w14:paraId="166573FD" w14:textId="7F1DF6D1" w:rsidR="00097B0F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097B0F" w:rsidRPr="00294B56" w14:paraId="762C951E" w14:textId="77777777" w:rsidTr="00011F51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846971205"/>
            <w:placeholder>
              <w:docPart w:val="675ECB66B12AAE43BB57DD8EFF54FEA6"/>
            </w:placeholder>
            <w:showingPlcHdr/>
          </w:sdtPr>
          <w:sdtEndPr/>
          <w:sdtContent>
            <w:tc>
              <w:tcPr>
                <w:tcW w:w="1980" w:type="dxa"/>
              </w:tcPr>
              <w:p w14:paraId="20308167" w14:textId="1823F854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59597261"/>
            <w:placeholder>
              <w:docPart w:val="1C01D0768E21624B87C64FD957581435"/>
            </w:placeholder>
            <w:showingPlcHdr/>
          </w:sdtPr>
          <w:sdtEndPr/>
          <w:sdtContent>
            <w:tc>
              <w:tcPr>
                <w:tcW w:w="1197" w:type="dxa"/>
              </w:tcPr>
              <w:p w14:paraId="7FE10B81" w14:textId="4C779351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49848945"/>
            <w:placeholder>
              <w:docPart w:val="D4912D6D313D1F499DA0995DF3B970F7"/>
            </w:placeholder>
            <w:showingPlcHdr/>
          </w:sdtPr>
          <w:sdtEndPr/>
          <w:sdtContent>
            <w:tc>
              <w:tcPr>
                <w:tcW w:w="1190" w:type="dxa"/>
              </w:tcPr>
              <w:p w14:paraId="778351D1" w14:textId="22D747E6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53116834"/>
            <w:placeholder>
              <w:docPart w:val="5449F04D537FCD42A72A4DC73220539B"/>
            </w:placeholder>
            <w:showingPlcHdr/>
          </w:sdtPr>
          <w:sdtEndPr/>
          <w:sdtContent>
            <w:tc>
              <w:tcPr>
                <w:tcW w:w="1587" w:type="dxa"/>
              </w:tcPr>
              <w:p w14:paraId="03E6A5CE" w14:textId="4464B9F4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05425378"/>
            <w:placeholder>
              <w:docPart w:val="952EB392B08A7D448F31DCE6C6C29DEA"/>
            </w:placeholder>
            <w:showingPlcHdr/>
          </w:sdtPr>
          <w:sdtEndPr/>
          <w:sdtContent>
            <w:tc>
              <w:tcPr>
                <w:tcW w:w="1465" w:type="dxa"/>
              </w:tcPr>
              <w:p w14:paraId="42739273" w14:textId="640AB03C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389335313"/>
            <w:placeholder>
              <w:docPart w:val="7EAA2745D94ACC42A725D1975034991E"/>
            </w:placeholder>
            <w:showingPlcHdr/>
          </w:sdtPr>
          <w:sdtEndPr/>
          <w:sdtContent>
            <w:tc>
              <w:tcPr>
                <w:tcW w:w="1339" w:type="dxa"/>
              </w:tcPr>
              <w:p w14:paraId="66C60B9C" w14:textId="2D6F3B1E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29955556"/>
            <w:placeholder>
              <w:docPart w:val="3179E8D4591E4E41AF3E8D5C99A96C9C"/>
            </w:placeholder>
            <w:showingPlcHdr/>
          </w:sdtPr>
          <w:sdtEndPr/>
          <w:sdtContent>
            <w:tc>
              <w:tcPr>
                <w:tcW w:w="2529" w:type="dxa"/>
              </w:tcPr>
              <w:p w14:paraId="56B84499" w14:textId="481959AB" w:rsidR="00097B0F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C2AC418" w14:textId="77777777" w:rsidR="00097B0F" w:rsidRDefault="00097B0F" w:rsidP="0056229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  <w:sectPr w:rsidR="00097B0F" w:rsidSect="0056229E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6C5C0C2C" w14:textId="184231B3" w:rsidR="00D61970" w:rsidRPr="00823EB3" w:rsidRDefault="00A674CC" w:rsidP="00823EB3">
      <w:pPr>
        <w:pStyle w:val="ListParagraph"/>
        <w:numPr>
          <w:ilvl w:val="0"/>
          <w:numId w:val="41"/>
        </w:numPr>
        <w:spacing w:line="240" w:lineRule="auto"/>
        <w:ind w:right="-1080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lastRenderedPageBreak/>
        <w:t>Incorporer</w:t>
      </w:r>
      <w:r w:rsidR="00D61970" w:rsidRPr="00823EB3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 xml:space="preserve"> dans les activités de spécification, de conception et d’approvisionnement, le cas échéant, les résultats des considérations en matière de rendement énergétique.</w:t>
      </w:r>
    </w:p>
    <w:p w14:paraId="224BD1F3" w14:textId="77777777" w:rsidR="00D61970" w:rsidRPr="00640E00" w:rsidRDefault="00D61970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613"/>
        <w:gridCol w:w="6677"/>
        <w:gridCol w:w="3420"/>
      </w:tblGrid>
      <w:tr w:rsidR="00D61970" w:rsidRPr="00640E00" w14:paraId="037FD863" w14:textId="77777777" w:rsidTr="009C4A10">
        <w:trPr>
          <w:trHeight w:val="215"/>
        </w:trPr>
        <w:tc>
          <w:tcPr>
            <w:tcW w:w="613" w:type="dxa"/>
            <w:vAlign w:val="center"/>
          </w:tcPr>
          <w:p w14:paraId="4895F2D9" w14:textId="77777777" w:rsidR="00D61970" w:rsidRPr="0044563F" w:rsidRDefault="00D61970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677" w:type="dxa"/>
            <w:vAlign w:val="center"/>
          </w:tcPr>
          <w:p w14:paraId="3B92599B" w14:textId="3E794D36" w:rsidR="00D61970" w:rsidRPr="0044563F" w:rsidRDefault="00D61970" w:rsidP="009C4A10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 xml:space="preserve">Les considérations relatives au rendement énergétique expliquées en détail dans la </w:t>
            </w:r>
            <w:r w:rsidRPr="0044563F">
              <w:rPr>
                <w:rFonts w:ascii="Arial" w:eastAsia="Arial" w:hAnsi="Arial" w:cs="Arial"/>
                <w:i/>
                <w:color w:val="000000" w:themeColor="text1"/>
                <w:sz w:val="20"/>
                <w:szCs w:val="20"/>
                <w:lang w:bidi="fr-CA"/>
              </w:rPr>
              <w:t xml:space="preserve">Feuille de travail </w:t>
            </w:r>
            <w:r w:rsidR="00A674CC">
              <w:rPr>
                <w:rFonts w:ascii="Arial" w:eastAsia="Arial" w:hAnsi="Arial" w:cs="Arial"/>
                <w:i/>
                <w:color w:val="000000" w:themeColor="text1"/>
                <w:sz w:val="20"/>
                <w:szCs w:val="20"/>
                <w:lang w:bidi="fr-CA"/>
              </w:rPr>
              <w:t>pour</w:t>
            </w:r>
            <w:r w:rsidRPr="0044563F">
              <w:rPr>
                <w:rFonts w:ascii="Arial" w:eastAsia="Arial" w:hAnsi="Arial" w:cs="Arial"/>
                <w:i/>
                <w:color w:val="000000" w:themeColor="text1"/>
                <w:sz w:val="20"/>
                <w:szCs w:val="20"/>
                <w:lang w:bidi="fr-CA"/>
              </w:rPr>
              <w:t xml:space="preserve"> les considérations énergétiques dans les activités de conception</w:t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 xml:space="preserve"> </w:t>
            </w:r>
          </w:p>
          <w:p w14:paraId="09D41337" w14:textId="4E93D866" w:rsidR="00D61970" w:rsidRPr="0044563F" w:rsidRDefault="00D61970" w:rsidP="009C4A10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 xml:space="preserve">(ci-dessus) ont été </w:t>
            </w:r>
            <w:r w:rsidR="00A674CC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>incorporées</w:t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 xml:space="preserve"> à nos activités de spécification, de conception et d’approvisionnement.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113430885"/>
            <w:placeholder>
              <w:docPart w:val="0EE3649E2194F647B3126B492CF07225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27F1D4DD" w14:textId="77777777" w:rsidR="00D61970" w:rsidRPr="0044563F" w:rsidRDefault="00D61970" w:rsidP="009C4A1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A9D06FC" w14:textId="77777777" w:rsidR="00D61970" w:rsidRPr="00640E00" w:rsidRDefault="00D61970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09"/>
        <w:gridCol w:w="6079"/>
        <w:gridCol w:w="3420"/>
      </w:tblGrid>
      <w:tr w:rsidR="00D61970" w:rsidRPr="00640E00" w14:paraId="2F353442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5521D427" w14:textId="77777777" w:rsidR="00D61970" w:rsidRPr="0044563F" w:rsidRDefault="00D61970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079" w:type="dxa"/>
            <w:vAlign w:val="center"/>
          </w:tcPr>
          <w:p w14:paraId="0DD4B782" w14:textId="6F66BB99" w:rsidR="00D61970" w:rsidRPr="0044563F" w:rsidRDefault="00AF5241" w:rsidP="009C4A10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524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>Nous nous sommes assurés que les spécifications des nouvelles technologies économes en énergie ont été communiquées et que ces technologies sont utilisées correctement afin d’éviter tout usage inadéquat.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60177145"/>
            <w:placeholder>
              <w:docPart w:val="1A3534BFC48437479E9308760A1D175C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3490B9D0" w14:textId="77777777" w:rsidR="00D61970" w:rsidRPr="0044563F" w:rsidRDefault="00D61970" w:rsidP="009C4A1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D61970" w:rsidRPr="00640E00" w14:paraId="1E2371AF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27229DB2" w14:textId="77777777" w:rsidR="00D61970" w:rsidRPr="00640E00" w:rsidRDefault="00D61970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079" w:type="dxa"/>
            <w:vAlign w:val="center"/>
          </w:tcPr>
          <w:p w14:paraId="760887B5" w14:textId="77777777" w:rsidR="00D61970" w:rsidRPr="00640E00" w:rsidRDefault="00D61970" w:rsidP="009C4A10">
            <w:pPr>
              <w:spacing w:before="50" w:after="50" w:line="240" w:lineRule="auto"/>
              <w:ind w:right="-10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lang w:bidi="fr-CA"/>
              </w:rPr>
              <w:t>Nous avons attribué les rôles et les responsabilités à des personnes compétentes.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124882437"/>
            <w:placeholder>
              <w:docPart w:val="FDC393325D03C14B977D968FD9187C78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404B26FC" w14:textId="77777777" w:rsidR="00D61970" w:rsidRPr="00640E00" w:rsidRDefault="00D61970" w:rsidP="009C4A1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C5A16F1" w14:textId="1A8785F5" w:rsidR="00097B0F" w:rsidRPr="00A065AF" w:rsidRDefault="00097B0F" w:rsidP="0056229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65F0A2AB" w14:textId="6C087845" w:rsidR="00D61970" w:rsidRPr="0044563F" w:rsidRDefault="00D61970" w:rsidP="00823EB3">
      <w:pPr>
        <w:pStyle w:val="ListParagraph"/>
        <w:numPr>
          <w:ilvl w:val="0"/>
          <w:numId w:val="41"/>
        </w:numPr>
        <w:spacing w:line="240" w:lineRule="auto"/>
        <w:ind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Conserve</w:t>
      </w:r>
      <w:r w:rsidR="000E6A06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r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des dossiers </w:t>
      </w:r>
      <w:r w:rsidR="008A665C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incluant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les résultats des activités de conception liées au rendement énergétique</w:t>
      </w:r>
      <w:r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>.</w:t>
      </w:r>
    </w:p>
    <w:p w14:paraId="2F6B76F6" w14:textId="2E1FDE21" w:rsidR="00440FD7" w:rsidRPr="00A065AF" w:rsidRDefault="00440FD7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640E00" w:rsidRPr="00640E00" w14:paraId="6B23F621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48BF926F" w14:textId="77777777" w:rsidR="00440FD7" w:rsidRPr="00D61970" w:rsidRDefault="00440FD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786188B5" w14:textId="1BFACE74" w:rsidR="00440FD7" w:rsidRPr="00D61970" w:rsidRDefault="00A745B5" w:rsidP="009C4A10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Nous conservons continuellement un registre des résultats des activités de conception et avons </w:t>
            </w:r>
            <w:r w:rsidR="004043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inclus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ces données dans un lieu centralisé.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33362315"/>
            <w:placeholder>
              <w:docPart w:val="20D3CA5AF7AD4249B9BED0906E4FB4A3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50C68688" w14:textId="77777777" w:rsidR="00440FD7" w:rsidRPr="00D61970" w:rsidRDefault="00440FD7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B9C3627" w14:textId="0EF42EE0" w:rsidR="00294B56" w:rsidRDefault="00294B56" w:rsidP="0056229E">
      <w:pPr>
        <w:spacing w:line="240" w:lineRule="auto"/>
        <w:ind w:right="-720"/>
        <w:rPr>
          <w:rFonts w:ascii="Arial" w:eastAsia="Times New Roman" w:hAnsi="Arial" w:cs="Arial"/>
          <w:color w:val="212529"/>
          <w:sz w:val="20"/>
          <w:szCs w:val="20"/>
        </w:rPr>
      </w:pPr>
    </w:p>
    <w:p w14:paraId="48B70411" w14:textId="26AD86D9" w:rsidR="00EF4294" w:rsidRDefault="00EF4294" w:rsidP="0056229E">
      <w:pPr>
        <w:spacing w:line="240" w:lineRule="auto"/>
        <w:ind w:right="-720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>La documentation que nous conservons comprend :</w:t>
      </w: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09"/>
        <w:gridCol w:w="5359"/>
        <w:gridCol w:w="4140"/>
      </w:tblGrid>
      <w:tr w:rsidR="00097B0F" w:rsidRPr="0044563F" w14:paraId="7197690C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54E7F936" w14:textId="77777777" w:rsidR="00097B0F" w:rsidRPr="0044563F" w:rsidRDefault="00097B0F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6250658E" w14:textId="0EF451DC" w:rsidR="00097B0F" w:rsidRPr="0044563F" w:rsidRDefault="00EF4294" w:rsidP="009C4A10">
            <w:pPr>
              <w:spacing w:before="50" w:after="50" w:line="240" w:lineRule="auto"/>
              <w:ind w:right="7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Des listes de vérification remplies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60017322"/>
            <w:placeholder>
              <w:docPart w:val="83DC24539EE55A45A2690791D368E96F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4154E9BA" w14:textId="77777777" w:rsidR="00097B0F" w:rsidRPr="0044563F" w:rsidRDefault="00097B0F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097B0F" w:rsidRPr="0044563F" w14:paraId="4ABC17F8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58A5E173" w14:textId="77777777" w:rsidR="00097B0F" w:rsidRPr="0044563F" w:rsidRDefault="00097B0F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6EC6EEC9" w14:textId="3F0373F0" w:rsidR="00097B0F" w:rsidRPr="0044563F" w:rsidRDefault="00EF4294" w:rsidP="009C4A10">
            <w:pPr>
              <w:spacing w:before="50" w:after="50" w:line="240" w:lineRule="auto"/>
              <w:ind w:right="74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lang w:bidi="fr-CA"/>
              </w:rPr>
              <w:t>Des procès-verbaux de réunion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093160015"/>
            <w:placeholder>
              <w:docPart w:val="570166637E448449B6B74FD63C4E0719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60C39871" w14:textId="77777777" w:rsidR="00097B0F" w:rsidRPr="0044563F" w:rsidRDefault="00097B0F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EF4294" w:rsidRPr="0044563F" w14:paraId="1F5880C7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7ADD852B" w14:textId="3C17EB15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1F4ACE24" w14:textId="0C5E948B" w:rsidR="00EF4294" w:rsidRDefault="00EF4294" w:rsidP="009C4A10">
            <w:pPr>
              <w:spacing w:before="50" w:after="50" w:line="240" w:lineRule="auto"/>
              <w:ind w:right="74"/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lang w:bidi="fr-CA"/>
              </w:rPr>
              <w:t>Des dessins de conception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283106848"/>
            <w:placeholder>
              <w:docPart w:val="7BC59843BB434A41823627E18326B8A6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13D2F6F3" w14:textId="39C0F415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EF4294" w:rsidRPr="0044563F" w14:paraId="07260825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319BDA8A" w14:textId="3479D1BA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431BB4A7" w14:textId="16447B18" w:rsidR="00EF4294" w:rsidRDefault="00EF4294" w:rsidP="009C4A10">
            <w:pPr>
              <w:spacing w:before="50" w:after="50" w:line="240" w:lineRule="auto"/>
              <w:ind w:right="74"/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lang w:bidi="fr-CA"/>
              </w:rPr>
              <w:t>Des spécifications d’achat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306157668"/>
            <w:placeholder>
              <w:docPart w:val="C4D59EF656623643958F23B983090E59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18EE4050" w14:textId="667B6E2A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EF4294" w:rsidRPr="0044563F" w14:paraId="2682C2BA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03D556F5" w14:textId="406FAE34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2A75A170" w14:textId="333BAFB6" w:rsidR="00EF4294" w:rsidRDefault="00EF4294" w:rsidP="009C4A10">
            <w:pPr>
              <w:spacing w:before="50" w:after="50" w:line="240" w:lineRule="auto"/>
              <w:ind w:right="74"/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lang w:bidi="fr-CA"/>
              </w:rPr>
              <w:t>Des dossiers de projet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8893440"/>
            <w:placeholder>
              <w:docPart w:val="D908AB163E2FDB4891534EA42A328AEC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7DBF1482" w14:textId="2B571B90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EF4294" w:rsidRPr="0044563F" w14:paraId="5A5EB24D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65C88B55" w14:textId="177ACE5F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50448333"/>
            <w:placeholder>
              <w:docPart w:val="AEA72F2EFDE94F45B7E4A6FBCC669A8F"/>
            </w:placeholder>
            <w:showingPlcHdr/>
          </w:sdtPr>
          <w:sdtEndPr/>
          <w:sdtContent>
            <w:tc>
              <w:tcPr>
                <w:tcW w:w="5359" w:type="dxa"/>
                <w:vAlign w:val="center"/>
              </w:tcPr>
              <w:p w14:paraId="59962214" w14:textId="45EDE74E" w:rsidR="00EF4294" w:rsidRDefault="00EF4294" w:rsidP="009C4A10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212529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9894510"/>
            <w:placeholder>
              <w:docPart w:val="A6387D8707E16841863A8D09CE3923D4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6FA6502D" w14:textId="06C723D9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EF4294" w:rsidRPr="0044563F" w14:paraId="42664886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746B61AF" w14:textId="2000DB0B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44563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349870530"/>
            <w:placeholder>
              <w:docPart w:val="6B0CCE7824A68D4DBA302F50A3F53530"/>
            </w:placeholder>
            <w:showingPlcHdr/>
          </w:sdtPr>
          <w:sdtEndPr/>
          <w:sdtContent>
            <w:tc>
              <w:tcPr>
                <w:tcW w:w="5359" w:type="dxa"/>
                <w:vAlign w:val="center"/>
              </w:tcPr>
              <w:p w14:paraId="568F7A86" w14:textId="5BDFEE64" w:rsidR="00EF4294" w:rsidRPr="0044563F" w:rsidRDefault="00EF4294" w:rsidP="009C4A10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27854778"/>
            <w:placeholder>
              <w:docPart w:val="30844C1C94C1994ABF0CFF0CD05E5683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595C3B92" w14:textId="1FBDFA8D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6027FD6E" w14:textId="77777777" w:rsidR="00556ED9" w:rsidRDefault="00556ED9" w:rsidP="00556ED9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9325101" w14:textId="77777777" w:rsidR="00556ED9" w:rsidRPr="006A2C9F" w:rsidRDefault="00556ED9" w:rsidP="00556ED9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569"/>
        <w:gridCol w:w="7632"/>
      </w:tblGrid>
      <w:tr w:rsidR="00556ED9" w:rsidRPr="006A2C9F" w14:paraId="7AB0E79D" w14:textId="77777777" w:rsidTr="00011F51">
        <w:trPr>
          <w:trHeight w:val="179"/>
        </w:trPr>
        <w:tc>
          <w:tcPr>
            <w:tcW w:w="509" w:type="dxa"/>
            <w:vAlign w:val="center"/>
          </w:tcPr>
          <w:p w14:paraId="1A5A90B9" w14:textId="77777777" w:rsidR="00556ED9" w:rsidRPr="006A2C9F" w:rsidRDefault="00556ED9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569" w:type="dxa"/>
            <w:vAlign w:val="center"/>
          </w:tcPr>
          <w:p w14:paraId="1F6EB857" w14:textId="77777777" w:rsidR="00556ED9" w:rsidRPr="006A2C9F" w:rsidRDefault="00556ED9" w:rsidP="009C4A1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38943EF6C8247042824CD2A5F873D54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632" w:type="dxa"/>
                <w:vAlign w:val="center"/>
              </w:tcPr>
              <w:p w14:paraId="75A29EBE" w14:textId="77777777" w:rsidR="00556ED9" w:rsidRPr="006A2C9F" w:rsidRDefault="00556ED9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556ED9" w:rsidRPr="006A2C9F" w14:paraId="40BEB657" w14:textId="77777777" w:rsidTr="00011F51">
        <w:trPr>
          <w:trHeight w:val="242"/>
        </w:trPr>
        <w:tc>
          <w:tcPr>
            <w:tcW w:w="509" w:type="dxa"/>
            <w:vAlign w:val="center"/>
          </w:tcPr>
          <w:p w14:paraId="6FB27754" w14:textId="77777777" w:rsidR="00556ED9" w:rsidRPr="006A2C9F" w:rsidRDefault="00556ED9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A22B6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569" w:type="dxa"/>
            <w:vAlign w:val="center"/>
          </w:tcPr>
          <w:p w14:paraId="2C98D71D" w14:textId="77777777" w:rsidR="00556ED9" w:rsidRPr="006A2C9F" w:rsidRDefault="00556ED9" w:rsidP="009C4A1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2CAC1C2E6372BF41BD7F6F9FFFB1FCE9"/>
            </w:placeholder>
            <w:showingPlcHdr/>
          </w:sdtPr>
          <w:sdtEndPr/>
          <w:sdtContent>
            <w:tc>
              <w:tcPr>
                <w:tcW w:w="7632" w:type="dxa"/>
                <w:vAlign w:val="center"/>
              </w:tcPr>
              <w:p w14:paraId="7E814847" w14:textId="77777777" w:rsidR="00556ED9" w:rsidRPr="006A2C9F" w:rsidRDefault="00556ED9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6F660CD5" w14:textId="77777777" w:rsidR="00556ED9" w:rsidRDefault="00556ED9" w:rsidP="00556ED9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986006C" w14:textId="77777777" w:rsidR="00E648FD" w:rsidRDefault="00E648FD" w:rsidP="0056229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DefaultPlaceholder_1081868574"/>
        </w:placeholder>
        <w:showingPlcHdr/>
      </w:sdtPr>
      <w:sdtEndPr/>
      <w:sdtContent>
        <w:p w14:paraId="24CB3B5A" w14:textId="77777777" w:rsidR="00E648FD" w:rsidRDefault="00075D19" w:rsidP="009562FA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23B0B8F3" w14:textId="77777777" w:rsidR="00FC38EF" w:rsidRDefault="00FC38EF" w:rsidP="0056229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4DB4002B" w14:textId="77777777" w:rsidR="00FC38EF" w:rsidRDefault="00FC38EF" w:rsidP="0056229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sectPr w:rsidR="00FC38EF" w:rsidSect="0056229E"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17D67" w14:textId="77777777" w:rsidR="00A22B6B" w:rsidRDefault="00A22B6B" w:rsidP="00EF3EDC">
      <w:pPr>
        <w:spacing w:after="0" w:line="240" w:lineRule="auto"/>
      </w:pPr>
      <w:r>
        <w:separator/>
      </w:r>
    </w:p>
  </w:endnote>
  <w:endnote w:type="continuationSeparator" w:id="0">
    <w:p w14:paraId="37EA712F" w14:textId="77777777" w:rsidR="00A22B6B" w:rsidRDefault="00A22B6B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C8A57B" w14:textId="77777777" w:rsidR="00E6424F" w:rsidRDefault="00E6424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388149EF" w14:textId="77777777" w:rsidR="00E6424F" w:rsidRDefault="00E6424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FEFAE1" w14:textId="0650D695" w:rsidR="00E6424F" w:rsidRDefault="00E6424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871DFE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45EB7B68" w14:textId="7F288F19" w:rsidR="00E6424F" w:rsidRDefault="000D544F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ADBBECE" wp14:editId="504F8C62">
              <wp:simplePos x="0" y="0"/>
              <wp:positionH relativeFrom="column">
                <wp:posOffset>-648970</wp:posOffset>
              </wp:positionH>
              <wp:positionV relativeFrom="paragraph">
                <wp:posOffset>370840</wp:posOffset>
              </wp:positionV>
              <wp:extent cx="4270248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702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6528AF2" w14:textId="0F800477" w:rsidR="000D544F" w:rsidRPr="00852DFC" w:rsidRDefault="00871DFE" w:rsidP="000D544F">
                          <w:pPr>
                            <w:rPr>
                              <w:lang w:val="en-CA"/>
                            </w:rPr>
                          </w:pPr>
                          <w:bookmarkStart w:id="0" w:name="_GoBack"/>
                          <w:ins w:id="1" w:author="Kennedy, Trina" w:date="2022-01-26T16:24:00Z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3D37FAD5" wp14:editId="279EA0A9">
                                  <wp:extent cx="2659380" cy="231775"/>
                                  <wp:effectExtent l="0" t="0" r="7620" b="0"/>
                                  <wp:docPr id="2" name="Picture 2" descr="C:\Users\tkennedy\Downloads\NRCan-RNCan_EN_BG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C:\Users\tkennedy\Downloads\NRCan-RNCan_EN_BG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59380" cy="231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ins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DBBE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1.1pt;margin-top:29.2pt;width:336.2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" fillcolor="white [3201]" stroked="f" strokeweight=".5pt">
              <v:textbox>
                <w:txbxContent>
                  <w:p w14:paraId="56528AF2" w14:textId="0F800477" w:rsidR="000D544F" w:rsidRPr="00852DFC" w:rsidRDefault="00871DFE" w:rsidP="000D544F">
                    <w:pPr>
                      <w:rPr>
                        <w:lang w:val="en-CA"/>
                      </w:rPr>
                    </w:pPr>
                    <w:bookmarkStart w:id="2" w:name="_GoBack"/>
                    <w:ins w:id="3" w:author="Kennedy, Trina" w:date="2022-01-26T16:24:00Z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3D37FAD5" wp14:editId="279EA0A9">
                            <wp:extent cx="2659380" cy="231775"/>
                            <wp:effectExtent l="0" t="0" r="7620" b="0"/>
                            <wp:docPr id="2" name="Picture 2" descr="C:\Users\tkennedy\Downloads\NRCan-RNCan_EN_BG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 descr="C:\Users\tkennedy\Downloads\NRCan-RNCan_EN_BG.png"/>
                                    <pic:cNvPicPr/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59380" cy="231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ins>
                    <w:bookmarkEnd w:id="2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05563" w14:textId="77777777" w:rsidR="00852DFC" w:rsidRDefault="00852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AAB1E" w14:textId="77777777" w:rsidR="00A22B6B" w:rsidRDefault="00A22B6B" w:rsidP="00EF3EDC">
      <w:pPr>
        <w:spacing w:after="0" w:line="240" w:lineRule="auto"/>
      </w:pPr>
      <w:r>
        <w:separator/>
      </w:r>
    </w:p>
  </w:footnote>
  <w:footnote w:type="continuationSeparator" w:id="0">
    <w:p w14:paraId="35962681" w14:textId="77777777" w:rsidR="00A22B6B" w:rsidRDefault="00A22B6B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15E3B" w14:textId="77777777" w:rsidR="00852DFC" w:rsidRDefault="00852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D3000" w14:textId="26968750" w:rsidR="00E6424F" w:rsidRDefault="00852DFC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A7C8A4" wp14:editId="12C695D0">
              <wp:simplePos x="0" y="0"/>
              <wp:positionH relativeFrom="column">
                <wp:posOffset>-655320</wp:posOffset>
              </wp:positionH>
              <wp:positionV relativeFrom="paragraph">
                <wp:posOffset>-236220</wp:posOffset>
              </wp:positionV>
              <wp:extent cx="7293610" cy="646430"/>
              <wp:effectExtent l="0" t="0" r="254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361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8182299" w14:textId="77777777" w:rsidR="00E6424F" w:rsidRPr="003B1516" w:rsidRDefault="00E6424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A7C8A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1.6pt;margin-top:-18.6pt;width:574.3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" fillcolor="#00579d" stroked="f" strokeweight=".5pt">
              <v:textbox>
                <w:txbxContent>
                  <w:p w14:paraId="58182299" w14:textId="77777777" w:rsidR="00E6424F" w:rsidRPr="003B1516" w:rsidRDefault="00E6424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="00944524"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87923F" wp14:editId="28C51406">
              <wp:simplePos x="0" y="0"/>
              <wp:positionH relativeFrom="column">
                <wp:posOffset>-657225</wp:posOffset>
              </wp:positionH>
              <wp:positionV relativeFrom="paragraph">
                <wp:posOffset>419100</wp:posOffset>
              </wp:positionV>
              <wp:extent cx="7296150" cy="3905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E1E2294" w14:textId="084BAC24" w:rsidR="00E6424F" w:rsidRPr="00011F51" w:rsidRDefault="00EB5248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11F51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  <w:lang w:bidi="fr-CA"/>
                            </w:rPr>
                            <w:t xml:space="preserve">Tâche 18 : Considérations énergétiques dans les activités de conception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87923F" id="Text Box 5" o:spid="_x0000_s1028" type="#_x0000_t202" style="position:absolute;margin-left:-51.75pt;margin-top:33pt;width:574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" fillcolor="#4e5992" stroked="f" strokeweight=".5pt">
              <v:textbox>
                <w:txbxContent>
                  <w:p w14:paraId="6E1E2294" w14:textId="084BAC24" w:rsidR="00E6424F" w:rsidRPr="00011F51" w:rsidRDefault="00EB5248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</w:pPr>
                    <w:r w:rsidRPr="00011F51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  <w:lang w:bidi="fr-CA"/>
                      </w:rPr>
                      <w:t>Tâche 18 : Considérations énergétiques dans l</w:t>
                    </w:r>
                    <w:bookmarkStart w:id="1" w:name="_GoBack"/>
                    <w:r w:rsidRPr="00011F51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  <w:lang w:bidi="fr-CA"/>
                      </w:rPr>
                      <w:t xml:space="preserve">es activités de conception 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E6424F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EEB912" wp14:editId="3B3EBAB6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2A54234C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BC543" w14:textId="77777777" w:rsidR="00852DFC" w:rsidRDefault="00852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EB2"/>
    <w:multiLevelType w:val="hybridMultilevel"/>
    <w:tmpl w:val="4CA842BA"/>
    <w:lvl w:ilvl="0" w:tplc="E26E39BA">
      <w:start w:val="1"/>
      <w:numFmt w:val="decimal"/>
      <w:lvlText w:val="%1."/>
      <w:lvlJc w:val="left"/>
      <w:pPr>
        <w:ind w:left="2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12C99"/>
    <w:multiLevelType w:val="multilevel"/>
    <w:tmpl w:val="3E98CBE2"/>
    <w:lvl w:ilvl="0">
      <w:start w:val="1"/>
      <w:numFmt w:val="decimal"/>
      <w:lvlText w:val="%1."/>
      <w:lvlJc w:val="left"/>
      <w:pPr>
        <w:ind w:left="216" w:hanging="5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5" w15:restartNumberingAfterBreak="0">
    <w:nsid w:val="0CAA1812"/>
    <w:multiLevelType w:val="hybridMultilevel"/>
    <w:tmpl w:val="828C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F65781"/>
    <w:multiLevelType w:val="hybridMultilevel"/>
    <w:tmpl w:val="B266A1C4"/>
    <w:lvl w:ilvl="0" w:tplc="1E22679E">
      <w:start w:val="1"/>
      <w:numFmt w:val="decimal"/>
      <w:lvlText w:val="%1."/>
      <w:lvlJc w:val="left"/>
      <w:pPr>
        <w:ind w:left="360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16491B14"/>
    <w:multiLevelType w:val="multilevel"/>
    <w:tmpl w:val="BEEE3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762AE"/>
    <w:multiLevelType w:val="multilevel"/>
    <w:tmpl w:val="EEF6E8E2"/>
    <w:lvl w:ilvl="0">
      <w:start w:val="1"/>
      <w:numFmt w:val="decimal"/>
      <w:lvlText w:val="%1."/>
      <w:lvlJc w:val="left"/>
      <w:pPr>
        <w:ind w:left="-86" w:hanging="360"/>
      </w:p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11" w15:restartNumberingAfterBreak="0">
    <w:nsid w:val="20952236"/>
    <w:multiLevelType w:val="hybridMultilevel"/>
    <w:tmpl w:val="5908F2FA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25FC72FA"/>
    <w:multiLevelType w:val="hybridMultilevel"/>
    <w:tmpl w:val="0BC6292E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6FC253B"/>
    <w:multiLevelType w:val="hybridMultilevel"/>
    <w:tmpl w:val="27241484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6" w15:restartNumberingAfterBreak="0">
    <w:nsid w:val="393E3C19"/>
    <w:multiLevelType w:val="multilevel"/>
    <w:tmpl w:val="873EC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580F10"/>
    <w:multiLevelType w:val="multilevel"/>
    <w:tmpl w:val="82E059C4"/>
    <w:lvl w:ilvl="0">
      <w:start w:val="1"/>
      <w:numFmt w:val="decimal"/>
      <w:lvlText w:val="%1."/>
      <w:lvlJc w:val="left"/>
      <w:pPr>
        <w:ind w:left="216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19" w15:restartNumberingAfterBreak="0">
    <w:nsid w:val="47E26DBD"/>
    <w:multiLevelType w:val="multilevel"/>
    <w:tmpl w:val="1A4C50E8"/>
    <w:lvl w:ilvl="0">
      <w:start w:val="1"/>
      <w:numFmt w:val="decimal"/>
      <w:lvlText w:val="%1."/>
      <w:lvlJc w:val="left"/>
      <w:pPr>
        <w:ind w:left="216" w:hanging="5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20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04558"/>
    <w:multiLevelType w:val="multilevel"/>
    <w:tmpl w:val="936C24BC"/>
    <w:lvl w:ilvl="0">
      <w:start w:val="1"/>
      <w:numFmt w:val="decimal"/>
      <w:lvlText w:val="%1."/>
      <w:lvlJc w:val="left"/>
      <w:pPr>
        <w:ind w:left="216" w:hanging="5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25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6" w15:restartNumberingAfterBreak="0">
    <w:nsid w:val="585622BE"/>
    <w:multiLevelType w:val="hybridMultilevel"/>
    <w:tmpl w:val="15B62DE2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7" w15:restartNumberingAfterBreak="0">
    <w:nsid w:val="586F501A"/>
    <w:multiLevelType w:val="multilevel"/>
    <w:tmpl w:val="FFD42692"/>
    <w:lvl w:ilvl="0">
      <w:start w:val="1"/>
      <w:numFmt w:val="decimal"/>
      <w:lvlText w:val="%1."/>
      <w:lvlJc w:val="left"/>
      <w:pPr>
        <w:ind w:left="216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28" w15:restartNumberingAfterBreak="0">
    <w:nsid w:val="612214F3"/>
    <w:multiLevelType w:val="multilevel"/>
    <w:tmpl w:val="BEEE3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050612"/>
    <w:multiLevelType w:val="hybridMultilevel"/>
    <w:tmpl w:val="5908F2FA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2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8B65717"/>
    <w:multiLevelType w:val="multilevel"/>
    <w:tmpl w:val="BEEE3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65345C"/>
    <w:multiLevelType w:val="hybridMultilevel"/>
    <w:tmpl w:val="904C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0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9"/>
  </w:num>
  <w:num w:numId="4">
    <w:abstractNumId w:val="38"/>
  </w:num>
  <w:num w:numId="5">
    <w:abstractNumId w:val="37"/>
  </w:num>
  <w:num w:numId="6">
    <w:abstractNumId w:val="2"/>
  </w:num>
  <w:num w:numId="7">
    <w:abstractNumId w:val="29"/>
  </w:num>
  <w:num w:numId="8">
    <w:abstractNumId w:val="32"/>
  </w:num>
  <w:num w:numId="9">
    <w:abstractNumId w:val="30"/>
  </w:num>
  <w:num w:numId="10">
    <w:abstractNumId w:val="8"/>
  </w:num>
  <w:num w:numId="11">
    <w:abstractNumId w:val="21"/>
  </w:num>
  <w:num w:numId="12">
    <w:abstractNumId w:val="35"/>
  </w:num>
  <w:num w:numId="13">
    <w:abstractNumId w:val="40"/>
  </w:num>
  <w:num w:numId="14">
    <w:abstractNumId w:val="13"/>
  </w:num>
  <w:num w:numId="15">
    <w:abstractNumId w:val="3"/>
  </w:num>
  <w:num w:numId="16">
    <w:abstractNumId w:val="17"/>
  </w:num>
  <w:num w:numId="17">
    <w:abstractNumId w:val="23"/>
  </w:num>
  <w:num w:numId="18">
    <w:abstractNumId w:val="33"/>
  </w:num>
  <w:num w:numId="19">
    <w:abstractNumId w:val="1"/>
  </w:num>
  <w:num w:numId="20">
    <w:abstractNumId w:val="20"/>
  </w:num>
  <w:num w:numId="21">
    <w:abstractNumId w:val="7"/>
  </w:num>
  <w:num w:numId="22">
    <w:abstractNumId w:val="16"/>
  </w:num>
  <w:num w:numId="23">
    <w:abstractNumId w:val="34"/>
  </w:num>
  <w:num w:numId="24">
    <w:abstractNumId w:val="28"/>
  </w:num>
  <w:num w:numId="25">
    <w:abstractNumId w:val="26"/>
  </w:num>
  <w:num w:numId="26">
    <w:abstractNumId w:val="15"/>
  </w:num>
  <w:num w:numId="27">
    <w:abstractNumId w:val="11"/>
  </w:num>
  <w:num w:numId="28">
    <w:abstractNumId w:val="36"/>
  </w:num>
  <w:num w:numId="29">
    <w:abstractNumId w:val="5"/>
  </w:num>
  <w:num w:numId="30">
    <w:abstractNumId w:val="31"/>
  </w:num>
  <w:num w:numId="31">
    <w:abstractNumId w:val="12"/>
  </w:num>
  <w:num w:numId="32">
    <w:abstractNumId w:val="0"/>
  </w:num>
  <w:num w:numId="33">
    <w:abstractNumId w:val="10"/>
  </w:num>
  <w:num w:numId="34">
    <w:abstractNumId w:val="27"/>
  </w:num>
  <w:num w:numId="35">
    <w:abstractNumId w:val="18"/>
  </w:num>
  <w:num w:numId="36">
    <w:abstractNumId w:val="19"/>
  </w:num>
  <w:num w:numId="37">
    <w:abstractNumId w:val="24"/>
  </w:num>
  <w:num w:numId="38">
    <w:abstractNumId w:val="4"/>
  </w:num>
  <w:num w:numId="39">
    <w:abstractNumId w:val="6"/>
  </w:num>
  <w:num w:numId="40">
    <w:abstractNumId w:val="14"/>
  </w:num>
  <w:num w:numId="41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ennedy, Trina">
    <w15:presenceInfo w15:providerId="AD" w15:userId="S-1-5-21-66081788-462978661-1268862865-285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enforcement="0"/>
  <w:defaultTabStop w:val="36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03FAC"/>
    <w:rsid w:val="00011F51"/>
    <w:rsid w:val="00020F01"/>
    <w:rsid w:val="000260A0"/>
    <w:rsid w:val="00035BB1"/>
    <w:rsid w:val="00053ECA"/>
    <w:rsid w:val="00056B4E"/>
    <w:rsid w:val="00062475"/>
    <w:rsid w:val="000650C0"/>
    <w:rsid w:val="000653C7"/>
    <w:rsid w:val="00075D19"/>
    <w:rsid w:val="0009037B"/>
    <w:rsid w:val="00091DDB"/>
    <w:rsid w:val="00097B0F"/>
    <w:rsid w:val="000A4847"/>
    <w:rsid w:val="000A738F"/>
    <w:rsid w:val="000B2FDE"/>
    <w:rsid w:val="000D544F"/>
    <w:rsid w:val="000E690E"/>
    <w:rsid w:val="000E6A06"/>
    <w:rsid w:val="000F0655"/>
    <w:rsid w:val="0011565E"/>
    <w:rsid w:val="00132D30"/>
    <w:rsid w:val="00161045"/>
    <w:rsid w:val="001649F9"/>
    <w:rsid w:val="0017333C"/>
    <w:rsid w:val="00182074"/>
    <w:rsid w:val="00182105"/>
    <w:rsid w:val="00186F47"/>
    <w:rsid w:val="001B01C6"/>
    <w:rsid w:val="001D1F88"/>
    <w:rsid w:val="00205ECD"/>
    <w:rsid w:val="00217CD0"/>
    <w:rsid w:val="0024412F"/>
    <w:rsid w:val="00246B63"/>
    <w:rsid w:val="00274BB1"/>
    <w:rsid w:val="00292090"/>
    <w:rsid w:val="0029391E"/>
    <w:rsid w:val="00294677"/>
    <w:rsid w:val="00294B56"/>
    <w:rsid w:val="002C0DF1"/>
    <w:rsid w:val="0032522A"/>
    <w:rsid w:val="003453BC"/>
    <w:rsid w:val="00352954"/>
    <w:rsid w:val="0038041C"/>
    <w:rsid w:val="00396885"/>
    <w:rsid w:val="003A1989"/>
    <w:rsid w:val="003A605A"/>
    <w:rsid w:val="003B1516"/>
    <w:rsid w:val="003C261D"/>
    <w:rsid w:val="003E5CA8"/>
    <w:rsid w:val="003F23C2"/>
    <w:rsid w:val="003F4CB4"/>
    <w:rsid w:val="0040436C"/>
    <w:rsid w:val="004060E4"/>
    <w:rsid w:val="00427900"/>
    <w:rsid w:val="00440FD7"/>
    <w:rsid w:val="00446842"/>
    <w:rsid w:val="004615CC"/>
    <w:rsid w:val="00477862"/>
    <w:rsid w:val="00477B13"/>
    <w:rsid w:val="004A1E20"/>
    <w:rsid w:val="004A4F34"/>
    <w:rsid w:val="004B0002"/>
    <w:rsid w:val="004C5641"/>
    <w:rsid w:val="004D7713"/>
    <w:rsid w:val="00501BFE"/>
    <w:rsid w:val="0051540F"/>
    <w:rsid w:val="00541B59"/>
    <w:rsid w:val="00545B80"/>
    <w:rsid w:val="00556ED9"/>
    <w:rsid w:val="0056229E"/>
    <w:rsid w:val="00562B46"/>
    <w:rsid w:val="00570607"/>
    <w:rsid w:val="00590C06"/>
    <w:rsid w:val="005B2ED4"/>
    <w:rsid w:val="005F7338"/>
    <w:rsid w:val="00640E00"/>
    <w:rsid w:val="00652A52"/>
    <w:rsid w:val="00663AF5"/>
    <w:rsid w:val="00666300"/>
    <w:rsid w:val="00696439"/>
    <w:rsid w:val="006A1128"/>
    <w:rsid w:val="006B3CA5"/>
    <w:rsid w:val="006C4BFA"/>
    <w:rsid w:val="006F1D5C"/>
    <w:rsid w:val="006F4E03"/>
    <w:rsid w:val="0072066A"/>
    <w:rsid w:val="00740982"/>
    <w:rsid w:val="00746D06"/>
    <w:rsid w:val="0075797C"/>
    <w:rsid w:val="0077114D"/>
    <w:rsid w:val="00776DBF"/>
    <w:rsid w:val="0078081D"/>
    <w:rsid w:val="007E01DD"/>
    <w:rsid w:val="007E4233"/>
    <w:rsid w:val="007F0EB9"/>
    <w:rsid w:val="007F1589"/>
    <w:rsid w:val="00803E87"/>
    <w:rsid w:val="00823EB3"/>
    <w:rsid w:val="00834412"/>
    <w:rsid w:val="008447F6"/>
    <w:rsid w:val="00852DFC"/>
    <w:rsid w:val="00862E7C"/>
    <w:rsid w:val="00871DFE"/>
    <w:rsid w:val="00880A05"/>
    <w:rsid w:val="008824F6"/>
    <w:rsid w:val="008929E5"/>
    <w:rsid w:val="008A628B"/>
    <w:rsid w:val="008A665C"/>
    <w:rsid w:val="008C0751"/>
    <w:rsid w:val="008D4654"/>
    <w:rsid w:val="0090345B"/>
    <w:rsid w:val="00944524"/>
    <w:rsid w:val="009562FA"/>
    <w:rsid w:val="00982C25"/>
    <w:rsid w:val="00994C8B"/>
    <w:rsid w:val="009B2E7A"/>
    <w:rsid w:val="009C4A10"/>
    <w:rsid w:val="009E1020"/>
    <w:rsid w:val="009F1EB9"/>
    <w:rsid w:val="00A0414C"/>
    <w:rsid w:val="00A0649F"/>
    <w:rsid w:val="00A065AF"/>
    <w:rsid w:val="00A21F79"/>
    <w:rsid w:val="00A22B6B"/>
    <w:rsid w:val="00A35C2F"/>
    <w:rsid w:val="00A629A7"/>
    <w:rsid w:val="00A63500"/>
    <w:rsid w:val="00A674CC"/>
    <w:rsid w:val="00A745B5"/>
    <w:rsid w:val="00A763A3"/>
    <w:rsid w:val="00A76848"/>
    <w:rsid w:val="00AA1CE0"/>
    <w:rsid w:val="00AF5241"/>
    <w:rsid w:val="00B012B2"/>
    <w:rsid w:val="00B05639"/>
    <w:rsid w:val="00B16B42"/>
    <w:rsid w:val="00B20794"/>
    <w:rsid w:val="00B519FE"/>
    <w:rsid w:val="00B649BB"/>
    <w:rsid w:val="00B66B22"/>
    <w:rsid w:val="00B973CE"/>
    <w:rsid w:val="00B973EE"/>
    <w:rsid w:val="00BC45A9"/>
    <w:rsid w:val="00BD1525"/>
    <w:rsid w:val="00BD5138"/>
    <w:rsid w:val="00BF29FB"/>
    <w:rsid w:val="00C246BE"/>
    <w:rsid w:val="00C33B90"/>
    <w:rsid w:val="00C62BEF"/>
    <w:rsid w:val="00C64C2E"/>
    <w:rsid w:val="00C833F0"/>
    <w:rsid w:val="00C855EB"/>
    <w:rsid w:val="00C8592C"/>
    <w:rsid w:val="00CB018F"/>
    <w:rsid w:val="00CB0883"/>
    <w:rsid w:val="00CC338E"/>
    <w:rsid w:val="00CD1DA9"/>
    <w:rsid w:val="00CF335F"/>
    <w:rsid w:val="00D31522"/>
    <w:rsid w:val="00D4730B"/>
    <w:rsid w:val="00D53F17"/>
    <w:rsid w:val="00D61970"/>
    <w:rsid w:val="00D7094D"/>
    <w:rsid w:val="00DB1AC7"/>
    <w:rsid w:val="00DE135A"/>
    <w:rsid w:val="00E25449"/>
    <w:rsid w:val="00E32BAD"/>
    <w:rsid w:val="00E36257"/>
    <w:rsid w:val="00E43CB1"/>
    <w:rsid w:val="00E54455"/>
    <w:rsid w:val="00E6424F"/>
    <w:rsid w:val="00E648FD"/>
    <w:rsid w:val="00E6649A"/>
    <w:rsid w:val="00E83150"/>
    <w:rsid w:val="00E83491"/>
    <w:rsid w:val="00EA0A14"/>
    <w:rsid w:val="00EB5248"/>
    <w:rsid w:val="00EB5EE3"/>
    <w:rsid w:val="00EC7B7F"/>
    <w:rsid w:val="00EF3EDC"/>
    <w:rsid w:val="00EF4294"/>
    <w:rsid w:val="00F03D93"/>
    <w:rsid w:val="00F242EC"/>
    <w:rsid w:val="00F24957"/>
    <w:rsid w:val="00F47895"/>
    <w:rsid w:val="00F5637C"/>
    <w:rsid w:val="00F73667"/>
    <w:rsid w:val="00F74109"/>
    <w:rsid w:val="00F90FD3"/>
    <w:rsid w:val="00F94BEE"/>
    <w:rsid w:val="00FA6F17"/>
    <w:rsid w:val="00FB3CE3"/>
    <w:rsid w:val="00FC0C29"/>
    <w:rsid w:val="00FC38EF"/>
    <w:rsid w:val="00FC3F95"/>
    <w:rsid w:val="00FE170E"/>
    <w:rsid w:val="00FE6C2B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A6B01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35BB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16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1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7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7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70E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4B5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4B56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E177B-263D-4A64-BE0C-A69C38925659}"/>
      </w:docPartPr>
      <w:docPartBody>
        <w:p w:rsidR="0071136E" w:rsidRDefault="00EA0149"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71F06-6BB7-4732-9983-4FEEFAF9098D}"/>
      </w:docPartPr>
      <w:docPartBody>
        <w:p w:rsidR="00AB7E39" w:rsidRDefault="008F40CA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27E6EE1B38F6649A463C821F0FF9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854F9-DCF2-B44E-953E-B6DC467AC718}"/>
      </w:docPartPr>
      <w:docPartBody>
        <w:p w:rsidR="00D86CBD" w:rsidRDefault="003C4366" w:rsidP="003C4366">
          <w:pPr>
            <w:pStyle w:val="127E6EE1B38F6649A463C821F0FF98B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0D598E866885940A6269262FBB77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803A-CE41-E94C-9A38-0D4D6E2D4A5B}"/>
      </w:docPartPr>
      <w:docPartBody>
        <w:p w:rsidR="00D86CBD" w:rsidRDefault="003C4366" w:rsidP="003C4366">
          <w:pPr>
            <w:pStyle w:val="F0D598E866885940A6269262FBB776D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0D3CA5AF7AD4249B9BED0906E4FB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D2E41-B18A-1648-B572-9D977A2B041B}"/>
      </w:docPartPr>
      <w:docPartBody>
        <w:p w:rsidR="00D86CBD" w:rsidRDefault="003C4366" w:rsidP="003C4366">
          <w:pPr>
            <w:pStyle w:val="20D3CA5AF7AD4249B9BED0906E4FB4A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D083C1B0925AB479A4C809B460DD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5FC89-BC45-0649-8FBB-21A9080556EF}"/>
      </w:docPartPr>
      <w:docPartBody>
        <w:p w:rsidR="00D86CBD" w:rsidRDefault="003C4366" w:rsidP="003C4366">
          <w:pPr>
            <w:pStyle w:val="DD083C1B0925AB479A4C809B460DDAA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848F370268BBF468D4CDC7B726A7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CCC71-C267-E845-80B2-1D683D9E8F20}"/>
      </w:docPartPr>
      <w:docPartBody>
        <w:p w:rsidR="00D86CBD" w:rsidRDefault="003C4366" w:rsidP="003C4366">
          <w:pPr>
            <w:pStyle w:val="9848F370268BBF468D4CDC7B726A7E4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B701CF204AA21419DB7237620ADC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A5F64-A30C-8346-90CC-B7582A030353}"/>
      </w:docPartPr>
      <w:docPartBody>
        <w:p w:rsidR="00D86CBD" w:rsidRDefault="003C4366" w:rsidP="003C4366">
          <w:pPr>
            <w:pStyle w:val="7B701CF204AA21419DB7237620ADC70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51941C19810804F8942AE6956881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96224-C2C1-D446-A27E-FE48C14ED479}"/>
      </w:docPartPr>
      <w:docPartBody>
        <w:p w:rsidR="00D86CBD" w:rsidRDefault="003C4366" w:rsidP="003C4366">
          <w:pPr>
            <w:pStyle w:val="051941C19810804F8942AE6956881A6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BFE4A975923B441A3B7742AAC70E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33D12-6662-EF4F-A66B-371A84E0EC9E}"/>
      </w:docPartPr>
      <w:docPartBody>
        <w:p w:rsidR="00D86CBD" w:rsidRDefault="003C4366" w:rsidP="003C4366">
          <w:pPr>
            <w:pStyle w:val="0BFE4A975923B441A3B7742AAC70E0F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20875BFAB806D4A945A65CE5FE7C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3D3A2-0CDA-B641-BD49-F29D44631AAA}"/>
      </w:docPartPr>
      <w:docPartBody>
        <w:p w:rsidR="00D86CBD" w:rsidRDefault="003C4366" w:rsidP="003C4366">
          <w:pPr>
            <w:pStyle w:val="520875BFAB806D4A945A65CE5FE7C4E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D7FC4D9E93E5C489BCA5D0A7915D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CA367-4631-194C-A584-70EBB4ED2C11}"/>
      </w:docPartPr>
      <w:docPartBody>
        <w:p w:rsidR="00D86CBD" w:rsidRDefault="003C4366" w:rsidP="003C4366">
          <w:pPr>
            <w:pStyle w:val="AD7FC4D9E93E5C489BCA5D0A7915DB6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C482FFC02914040A6698DE9B9D1D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20C8B-E60B-574A-817E-227E5F51BB42}"/>
      </w:docPartPr>
      <w:docPartBody>
        <w:p w:rsidR="00D86CBD" w:rsidRDefault="003C4366" w:rsidP="003C4366">
          <w:pPr>
            <w:pStyle w:val="3C482FFC02914040A6698DE9B9D1D38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06EE96173620F4B952980D2AA693A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32665-4424-CC44-8A8E-1AA635A3FA78}"/>
      </w:docPartPr>
      <w:docPartBody>
        <w:p w:rsidR="00D86CBD" w:rsidRDefault="003C4366" w:rsidP="003C4366">
          <w:pPr>
            <w:pStyle w:val="406EE96173620F4B952980D2AA693AB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DB433CC1AA4574CA5F670A443900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A5A26-2EB0-2E4E-8D10-6FE34AF54CA8}"/>
      </w:docPartPr>
      <w:docPartBody>
        <w:p w:rsidR="00D86CBD" w:rsidRDefault="003C4366" w:rsidP="003C4366">
          <w:pPr>
            <w:pStyle w:val="1DB433CC1AA4574CA5F670A443900D0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1A1A679F253DB41BC20C4E92E16D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B3244-2856-D64A-BCFC-B2EAD1AB0D16}"/>
      </w:docPartPr>
      <w:docPartBody>
        <w:p w:rsidR="00D86CBD" w:rsidRDefault="003C4366" w:rsidP="003C4366">
          <w:pPr>
            <w:pStyle w:val="61A1A679F253DB41BC20C4E92E16DC3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20376D76163EA42B5DF2EE19CF30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ACEDE-AF1C-C946-AA59-8293AFAE2B34}"/>
      </w:docPartPr>
      <w:docPartBody>
        <w:p w:rsidR="00D86CBD" w:rsidRDefault="003C4366" w:rsidP="003C4366">
          <w:pPr>
            <w:pStyle w:val="A20376D76163EA42B5DF2EE19CF306C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51832EFF61D3740B59871FEA8BCC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0C8D5-7F0E-1D4C-B234-D81868308B04}"/>
      </w:docPartPr>
      <w:docPartBody>
        <w:p w:rsidR="00D86CBD" w:rsidRDefault="003C4366" w:rsidP="003C4366">
          <w:pPr>
            <w:pStyle w:val="D51832EFF61D3740B59871FEA8BCC3B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3DC24539EE55A45A2690791D368E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85B24-E126-BF43-9D7D-5072281AB68B}"/>
      </w:docPartPr>
      <w:docPartBody>
        <w:p w:rsidR="00D86CBD" w:rsidRDefault="003C4366" w:rsidP="003C4366">
          <w:pPr>
            <w:pStyle w:val="83DC24539EE55A45A2690791D368E96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70166637E448449B6B74FD63C4E0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DCC6C-F59F-B44D-821F-0B2AA230A494}"/>
      </w:docPartPr>
      <w:docPartBody>
        <w:p w:rsidR="00D86CBD" w:rsidRDefault="003C4366" w:rsidP="003C4366">
          <w:pPr>
            <w:pStyle w:val="570166637E448449B6B74FD63C4E071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BC59843BB434A41823627E18326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C0D6B-6A48-A744-99E9-95C138AD5C3C}"/>
      </w:docPartPr>
      <w:docPartBody>
        <w:p w:rsidR="00D86CBD" w:rsidRDefault="003C4366" w:rsidP="003C4366">
          <w:pPr>
            <w:pStyle w:val="7BC59843BB434A41823627E18326B8A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4D59EF656623643958F23B983090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8EA2E-4FAD-A14C-8242-B4DE9D72B3EC}"/>
      </w:docPartPr>
      <w:docPartBody>
        <w:p w:rsidR="00D86CBD" w:rsidRDefault="003C4366" w:rsidP="003C4366">
          <w:pPr>
            <w:pStyle w:val="C4D59EF656623643958F23B983090E5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908AB163E2FDB4891534EA42A328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DD3D0-7017-E643-BC24-82080A29AD66}"/>
      </w:docPartPr>
      <w:docPartBody>
        <w:p w:rsidR="00D86CBD" w:rsidRDefault="003C4366" w:rsidP="003C4366">
          <w:pPr>
            <w:pStyle w:val="D908AB163E2FDB4891534EA42A328AE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6387D8707E16841863A8D09CE392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9ED8F-9CAB-644A-AFCD-BDE4702DB528}"/>
      </w:docPartPr>
      <w:docPartBody>
        <w:p w:rsidR="00D86CBD" w:rsidRDefault="003C4366" w:rsidP="003C4366">
          <w:pPr>
            <w:pStyle w:val="A6387D8707E16841863A8D09CE3923D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EA72F2EFDE94F45B7E4A6FBCC669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92574-2474-BF47-865C-B877F5CE0812}"/>
      </w:docPartPr>
      <w:docPartBody>
        <w:p w:rsidR="00D86CBD" w:rsidRDefault="003C4366" w:rsidP="003C4366">
          <w:pPr>
            <w:pStyle w:val="AEA72F2EFDE94F45B7E4A6FBCC669A8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B0CCE7824A68D4DBA302F50A3F53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01EE7-DF9A-4141-ADB8-455382D011E3}"/>
      </w:docPartPr>
      <w:docPartBody>
        <w:p w:rsidR="00D86CBD" w:rsidRDefault="003C4366" w:rsidP="003C4366">
          <w:pPr>
            <w:pStyle w:val="6B0CCE7824A68D4DBA302F50A3F5353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0844C1C94C1994ABF0CFF0CD05E5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112FD-C516-CB44-AC47-6BB1A5830567}"/>
      </w:docPartPr>
      <w:docPartBody>
        <w:p w:rsidR="00D86CBD" w:rsidRDefault="003C4366" w:rsidP="003C4366">
          <w:pPr>
            <w:pStyle w:val="30844C1C94C1994ABF0CFF0CD05E568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DC20152D5838843AB5A35BEEE581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1F818-D6BA-5042-A2D4-B61E90A9754E}"/>
      </w:docPartPr>
      <w:docPartBody>
        <w:p w:rsidR="00D86CBD" w:rsidRDefault="003C4366" w:rsidP="003C4366">
          <w:pPr>
            <w:pStyle w:val="4DC20152D5838843AB5A35BEEE58194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143FA24EB1AA3458E3DDAAA67013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3CF62-7FBF-CE4F-B12D-DF768704504D}"/>
      </w:docPartPr>
      <w:docPartBody>
        <w:p w:rsidR="00D86CBD" w:rsidRDefault="003C4366" w:rsidP="003C4366">
          <w:pPr>
            <w:pStyle w:val="E143FA24EB1AA3458E3DDAAA6701371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75ECB66B12AAE43BB57DD8EFF54F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E83DE-0477-6742-9A6E-DE4F15AC5A50}"/>
      </w:docPartPr>
      <w:docPartBody>
        <w:p w:rsidR="00D86CBD" w:rsidRDefault="003C4366" w:rsidP="003C4366">
          <w:pPr>
            <w:pStyle w:val="675ECB66B12AAE43BB57DD8EFF54FEA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435734E5C8B23459177A61D1D6E5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44610-CB94-7547-BB91-0AAE96BBA293}"/>
      </w:docPartPr>
      <w:docPartBody>
        <w:p w:rsidR="00D86CBD" w:rsidRDefault="003C4366" w:rsidP="003C4366">
          <w:pPr>
            <w:pStyle w:val="D435734E5C8B23459177A61D1D6E54E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D0160C1671ED94F839D6CDA8911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DF73B-3DC4-0546-8296-970463EF0BAF}"/>
      </w:docPartPr>
      <w:docPartBody>
        <w:p w:rsidR="00D86CBD" w:rsidRDefault="003C4366" w:rsidP="003C4366">
          <w:pPr>
            <w:pStyle w:val="2D0160C1671ED94F839D6CDA8911628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C01D0768E21624B87C64FD957581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80674-E09A-8B4A-87A0-82E0B034FAA8}"/>
      </w:docPartPr>
      <w:docPartBody>
        <w:p w:rsidR="00D86CBD" w:rsidRDefault="003C4366" w:rsidP="003C4366">
          <w:pPr>
            <w:pStyle w:val="1C01D0768E21624B87C64FD95758143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445AA4B76F68A4A9004ED1F924C7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0A47B-A3C8-494C-BA08-E06A4F4FBE65}"/>
      </w:docPartPr>
      <w:docPartBody>
        <w:p w:rsidR="00D86CBD" w:rsidRDefault="003C4366" w:rsidP="003C4366">
          <w:pPr>
            <w:pStyle w:val="F445AA4B76F68A4A9004ED1F924C73C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0C9CAE5E89A1A4FA98FFEC4C4471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F21DF-50DF-A640-AB9D-EAB81C650174}"/>
      </w:docPartPr>
      <w:docPartBody>
        <w:p w:rsidR="00D86CBD" w:rsidRDefault="003C4366" w:rsidP="003C4366">
          <w:pPr>
            <w:pStyle w:val="60C9CAE5E89A1A4FA98FFEC4C44715B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4912D6D313D1F499DA0995DF3B970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57672-ACC9-1545-AC59-65C22B6C0E4A}"/>
      </w:docPartPr>
      <w:docPartBody>
        <w:p w:rsidR="00D86CBD" w:rsidRDefault="003C4366" w:rsidP="003C4366">
          <w:pPr>
            <w:pStyle w:val="D4912D6D313D1F499DA0995DF3B970F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6E8F72E6D857542B1E984A418C76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90167-65F5-604A-81EB-97AC22DF9444}"/>
      </w:docPartPr>
      <w:docPartBody>
        <w:p w:rsidR="00D86CBD" w:rsidRDefault="003C4366" w:rsidP="003C4366">
          <w:pPr>
            <w:pStyle w:val="86E8F72E6D857542B1E984A418C7617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A264C4AEB86A4418306529D0C94A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5475C-7212-DA44-A9CA-4F62A1F2336C}"/>
      </w:docPartPr>
      <w:docPartBody>
        <w:p w:rsidR="00D86CBD" w:rsidRDefault="003C4366" w:rsidP="003C4366">
          <w:pPr>
            <w:pStyle w:val="AA264C4AEB86A4418306529D0C94A14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449F04D537FCD42A72A4DC732205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47CE0-C366-494B-B798-56A5738CCB2A}"/>
      </w:docPartPr>
      <w:docPartBody>
        <w:p w:rsidR="00D86CBD" w:rsidRDefault="003C4366" w:rsidP="003C4366">
          <w:pPr>
            <w:pStyle w:val="5449F04D537FCD42A72A4DC73220539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C2FD14238696D47BC4B8A644D1F7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91D15-9D41-F546-BCCE-276460113F03}"/>
      </w:docPartPr>
      <w:docPartBody>
        <w:p w:rsidR="00D86CBD" w:rsidRDefault="003C4366" w:rsidP="003C4366">
          <w:pPr>
            <w:pStyle w:val="CC2FD14238696D47BC4B8A644D1F75F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9D744586BE776468177C1D530E62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227BF-AEE9-AF40-875B-534FAA7F20F5}"/>
      </w:docPartPr>
      <w:docPartBody>
        <w:p w:rsidR="00D86CBD" w:rsidRDefault="003C4366" w:rsidP="003C4366">
          <w:pPr>
            <w:pStyle w:val="B9D744586BE776468177C1D530E62FF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52EB392B08A7D448F31DCE6C6C29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2CE0E-2F7C-C749-B792-DD97137B9CE7}"/>
      </w:docPartPr>
      <w:docPartBody>
        <w:p w:rsidR="00D86CBD" w:rsidRDefault="003C4366" w:rsidP="003C4366">
          <w:pPr>
            <w:pStyle w:val="952EB392B08A7D448F31DCE6C6C29DE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49E9F9752E2D6418B7D31C208DC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26E06-BA2B-B340-909A-CEF394AB1C37}"/>
      </w:docPartPr>
      <w:docPartBody>
        <w:p w:rsidR="00D86CBD" w:rsidRDefault="003C4366" w:rsidP="003C4366">
          <w:pPr>
            <w:pStyle w:val="649E9F9752E2D6418B7D31C208DC73E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4544F07C545A44F8A393F76E3FD3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FB1C6-29F0-4643-9BD3-8B4533FA70F8}"/>
      </w:docPartPr>
      <w:docPartBody>
        <w:p w:rsidR="00D86CBD" w:rsidRDefault="003C4366" w:rsidP="003C4366">
          <w:pPr>
            <w:pStyle w:val="E4544F07C545A44F8A393F76E3FD320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038620CEEEFAA4381D978C722613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21505-C5BB-A342-B935-0719965034C4}"/>
      </w:docPartPr>
      <w:docPartBody>
        <w:p w:rsidR="00D86CBD" w:rsidRDefault="003C4366" w:rsidP="003C4366">
          <w:pPr>
            <w:pStyle w:val="C038620CEEEFAA4381D978C7226135F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A42D7B362626145BDDC80137AC97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610C3-16D6-C84A-8032-94E57C78D1C9}"/>
      </w:docPartPr>
      <w:docPartBody>
        <w:p w:rsidR="00D86CBD" w:rsidRDefault="003C4366" w:rsidP="003C4366">
          <w:pPr>
            <w:pStyle w:val="3A42D7B362626145BDDC80137AC974C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EAA2745D94ACC42A725D19750349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A809A-BC35-1344-93DA-CEB51060E8B2}"/>
      </w:docPartPr>
      <w:docPartBody>
        <w:p w:rsidR="00D86CBD" w:rsidRDefault="003C4366" w:rsidP="003C4366">
          <w:pPr>
            <w:pStyle w:val="7EAA2745D94ACC42A725D1975034991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179E8D4591E4E41AF3E8D5C99A96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9A463-B227-3446-9F98-25A4F9F0A61B}"/>
      </w:docPartPr>
      <w:docPartBody>
        <w:p w:rsidR="00D86CBD" w:rsidRDefault="003C4366" w:rsidP="003C4366">
          <w:pPr>
            <w:pStyle w:val="3179E8D4591E4E41AF3E8D5C99A96C9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EE3649E2194F647B3126B492CF0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73A79-4CFD-E84B-BF0B-F4B92B802432}"/>
      </w:docPartPr>
      <w:docPartBody>
        <w:p w:rsidR="00F4478D" w:rsidRDefault="00C66E9F" w:rsidP="00C66E9F">
          <w:pPr>
            <w:pStyle w:val="0EE3649E2194F647B3126B492CF0722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A3534BFC48437479E9308760A1D1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15427-912F-6244-9EBD-28FD9DE56236}"/>
      </w:docPartPr>
      <w:docPartBody>
        <w:p w:rsidR="00F4478D" w:rsidRDefault="00C66E9F" w:rsidP="00C66E9F">
          <w:pPr>
            <w:pStyle w:val="1A3534BFC48437479E9308760A1D175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DC393325D03C14B977D968FD9187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66D89-AC98-AA41-B510-0F1EB9EF4BDF}"/>
      </w:docPartPr>
      <w:docPartBody>
        <w:p w:rsidR="00F4478D" w:rsidRDefault="00C66E9F" w:rsidP="00C66E9F">
          <w:pPr>
            <w:pStyle w:val="FDC393325D03C14B977D968FD9187C7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215B7462725634D85C0539E162FA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34EB3-B755-CB4C-B389-A81C20E719AE}"/>
      </w:docPartPr>
      <w:docPartBody>
        <w:p w:rsidR="00F96E9C" w:rsidRDefault="00C35670" w:rsidP="00C35670">
          <w:pPr>
            <w:pStyle w:val="F215B7462725634D85C0539E162FA7E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2CA147574454640BA4D6BF3D630FB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C619B-DB4E-D04E-8AB8-C859C677975C}"/>
      </w:docPartPr>
      <w:docPartBody>
        <w:p w:rsidR="00F96E9C" w:rsidRDefault="00C35670" w:rsidP="00C35670">
          <w:pPr>
            <w:pStyle w:val="82CA147574454640BA4D6BF3D630FBA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8943EF6C8247042824CD2A5F873D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CE297-8435-694B-9696-D9533BFCE58E}"/>
      </w:docPartPr>
      <w:docPartBody>
        <w:p w:rsidR="005D1D65" w:rsidRDefault="00F96E9C" w:rsidP="00F96E9C">
          <w:pPr>
            <w:pStyle w:val="38943EF6C8247042824CD2A5F873D549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CAC1C2E6372BF41BD7F6F9FFFB1FC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FF6E7-CB87-1141-9577-C7ACD002E93F}"/>
      </w:docPartPr>
      <w:docPartBody>
        <w:p w:rsidR="005D1D65" w:rsidRDefault="00F96E9C" w:rsidP="00F96E9C">
          <w:pPr>
            <w:pStyle w:val="2CAC1C2E6372BF41BD7F6F9FFFB1FCE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49"/>
    <w:rsid w:val="00017AC1"/>
    <w:rsid w:val="00023CAA"/>
    <w:rsid w:val="000A1021"/>
    <w:rsid w:val="00173B03"/>
    <w:rsid w:val="002A6164"/>
    <w:rsid w:val="002B39C2"/>
    <w:rsid w:val="002C44DC"/>
    <w:rsid w:val="003410B2"/>
    <w:rsid w:val="003C4366"/>
    <w:rsid w:val="00437A0B"/>
    <w:rsid w:val="004434C7"/>
    <w:rsid w:val="00470EE7"/>
    <w:rsid w:val="005D1D65"/>
    <w:rsid w:val="005F38BC"/>
    <w:rsid w:val="0071136E"/>
    <w:rsid w:val="00782222"/>
    <w:rsid w:val="00845D75"/>
    <w:rsid w:val="0088514F"/>
    <w:rsid w:val="008B5E18"/>
    <w:rsid w:val="008F40CA"/>
    <w:rsid w:val="009B457E"/>
    <w:rsid w:val="009B62B6"/>
    <w:rsid w:val="009C4B42"/>
    <w:rsid w:val="00A4204D"/>
    <w:rsid w:val="00AB7E39"/>
    <w:rsid w:val="00AD5136"/>
    <w:rsid w:val="00AD6C46"/>
    <w:rsid w:val="00AE4F7B"/>
    <w:rsid w:val="00BA0E3D"/>
    <w:rsid w:val="00C35670"/>
    <w:rsid w:val="00C66E9F"/>
    <w:rsid w:val="00C77BC7"/>
    <w:rsid w:val="00D86CBD"/>
    <w:rsid w:val="00E34511"/>
    <w:rsid w:val="00E567A5"/>
    <w:rsid w:val="00E71E81"/>
    <w:rsid w:val="00EA0149"/>
    <w:rsid w:val="00F05FFE"/>
    <w:rsid w:val="00F4478D"/>
    <w:rsid w:val="00F96E9C"/>
    <w:rsid w:val="00FA00CF"/>
    <w:rsid w:val="00FE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E9C"/>
    <w:rPr>
      <w:color w:val="808080"/>
    </w:rPr>
  </w:style>
  <w:style w:type="paragraph" w:customStyle="1" w:styleId="127E6EE1B38F6649A463C821F0FF98B5">
    <w:name w:val="127E6EE1B38F6649A463C821F0FF98B5"/>
    <w:rsid w:val="003C4366"/>
    <w:pPr>
      <w:spacing w:after="0" w:line="240" w:lineRule="auto"/>
    </w:pPr>
    <w:rPr>
      <w:sz w:val="24"/>
      <w:szCs w:val="24"/>
    </w:rPr>
  </w:style>
  <w:style w:type="paragraph" w:customStyle="1" w:styleId="F0D598E866885940A6269262FBB776DF">
    <w:name w:val="F0D598E866885940A6269262FBB776DF"/>
    <w:rsid w:val="003C4366"/>
    <w:pPr>
      <w:spacing w:after="0" w:line="240" w:lineRule="auto"/>
    </w:pPr>
    <w:rPr>
      <w:sz w:val="24"/>
      <w:szCs w:val="24"/>
    </w:rPr>
  </w:style>
  <w:style w:type="paragraph" w:customStyle="1" w:styleId="20D3CA5AF7AD4249B9BED0906E4FB4A3">
    <w:name w:val="20D3CA5AF7AD4249B9BED0906E4FB4A3"/>
    <w:rsid w:val="003C4366"/>
    <w:pPr>
      <w:spacing w:after="0" w:line="240" w:lineRule="auto"/>
    </w:pPr>
    <w:rPr>
      <w:sz w:val="24"/>
      <w:szCs w:val="24"/>
    </w:rPr>
  </w:style>
  <w:style w:type="paragraph" w:customStyle="1" w:styleId="DD083C1B0925AB479A4C809B460DDAA7">
    <w:name w:val="DD083C1B0925AB479A4C809B460DDAA7"/>
    <w:rsid w:val="003C4366"/>
    <w:pPr>
      <w:spacing w:after="0" w:line="240" w:lineRule="auto"/>
    </w:pPr>
    <w:rPr>
      <w:sz w:val="24"/>
      <w:szCs w:val="24"/>
    </w:rPr>
  </w:style>
  <w:style w:type="paragraph" w:customStyle="1" w:styleId="9848F370268BBF468D4CDC7B726A7E47">
    <w:name w:val="9848F370268BBF468D4CDC7B726A7E47"/>
    <w:rsid w:val="003C4366"/>
    <w:pPr>
      <w:spacing w:after="0" w:line="240" w:lineRule="auto"/>
    </w:pPr>
    <w:rPr>
      <w:sz w:val="24"/>
      <w:szCs w:val="24"/>
    </w:rPr>
  </w:style>
  <w:style w:type="paragraph" w:customStyle="1" w:styleId="7B701CF204AA21419DB7237620ADC709">
    <w:name w:val="7B701CF204AA21419DB7237620ADC709"/>
    <w:rsid w:val="003C4366"/>
    <w:pPr>
      <w:spacing w:after="0" w:line="240" w:lineRule="auto"/>
    </w:pPr>
    <w:rPr>
      <w:sz w:val="24"/>
      <w:szCs w:val="24"/>
    </w:rPr>
  </w:style>
  <w:style w:type="paragraph" w:customStyle="1" w:styleId="051941C19810804F8942AE6956881A6B">
    <w:name w:val="051941C19810804F8942AE6956881A6B"/>
    <w:rsid w:val="003C4366"/>
    <w:pPr>
      <w:spacing w:after="0" w:line="240" w:lineRule="auto"/>
    </w:pPr>
    <w:rPr>
      <w:sz w:val="24"/>
      <w:szCs w:val="24"/>
    </w:rPr>
  </w:style>
  <w:style w:type="paragraph" w:customStyle="1" w:styleId="0BFE4A975923B441A3B7742AAC70E0F6">
    <w:name w:val="0BFE4A975923B441A3B7742AAC70E0F6"/>
    <w:rsid w:val="003C4366"/>
    <w:pPr>
      <w:spacing w:after="0" w:line="240" w:lineRule="auto"/>
    </w:pPr>
    <w:rPr>
      <w:sz w:val="24"/>
      <w:szCs w:val="24"/>
    </w:rPr>
  </w:style>
  <w:style w:type="paragraph" w:customStyle="1" w:styleId="520875BFAB806D4A945A65CE5FE7C4ED">
    <w:name w:val="520875BFAB806D4A945A65CE5FE7C4ED"/>
    <w:rsid w:val="003C4366"/>
    <w:pPr>
      <w:spacing w:after="0" w:line="240" w:lineRule="auto"/>
    </w:pPr>
    <w:rPr>
      <w:sz w:val="24"/>
      <w:szCs w:val="24"/>
    </w:rPr>
  </w:style>
  <w:style w:type="paragraph" w:customStyle="1" w:styleId="AD7FC4D9E93E5C489BCA5D0A7915DB6F">
    <w:name w:val="AD7FC4D9E93E5C489BCA5D0A7915DB6F"/>
    <w:rsid w:val="003C4366"/>
    <w:pPr>
      <w:spacing w:after="0" w:line="240" w:lineRule="auto"/>
    </w:pPr>
    <w:rPr>
      <w:sz w:val="24"/>
      <w:szCs w:val="24"/>
    </w:rPr>
  </w:style>
  <w:style w:type="paragraph" w:customStyle="1" w:styleId="3C482FFC02914040A6698DE9B9D1D380">
    <w:name w:val="3C482FFC02914040A6698DE9B9D1D380"/>
    <w:rsid w:val="003C4366"/>
    <w:pPr>
      <w:spacing w:after="0" w:line="240" w:lineRule="auto"/>
    </w:pPr>
    <w:rPr>
      <w:sz w:val="24"/>
      <w:szCs w:val="24"/>
    </w:rPr>
  </w:style>
  <w:style w:type="paragraph" w:customStyle="1" w:styleId="406EE96173620F4B952980D2AA693AB2">
    <w:name w:val="406EE96173620F4B952980D2AA693AB2"/>
    <w:rsid w:val="003C4366"/>
    <w:pPr>
      <w:spacing w:after="0" w:line="240" w:lineRule="auto"/>
    </w:pPr>
    <w:rPr>
      <w:sz w:val="24"/>
      <w:szCs w:val="24"/>
    </w:rPr>
  </w:style>
  <w:style w:type="paragraph" w:customStyle="1" w:styleId="1DB433CC1AA4574CA5F670A443900D0A">
    <w:name w:val="1DB433CC1AA4574CA5F670A443900D0A"/>
    <w:rsid w:val="003C4366"/>
    <w:pPr>
      <w:spacing w:after="0" w:line="240" w:lineRule="auto"/>
    </w:pPr>
    <w:rPr>
      <w:sz w:val="24"/>
      <w:szCs w:val="24"/>
    </w:rPr>
  </w:style>
  <w:style w:type="paragraph" w:customStyle="1" w:styleId="61A1A679F253DB41BC20C4E92E16DC30">
    <w:name w:val="61A1A679F253DB41BC20C4E92E16DC30"/>
    <w:rsid w:val="003C4366"/>
    <w:pPr>
      <w:spacing w:after="0" w:line="240" w:lineRule="auto"/>
    </w:pPr>
    <w:rPr>
      <w:sz w:val="24"/>
      <w:szCs w:val="24"/>
    </w:rPr>
  </w:style>
  <w:style w:type="paragraph" w:customStyle="1" w:styleId="A20376D76163EA42B5DF2EE19CF306C9">
    <w:name w:val="A20376D76163EA42B5DF2EE19CF306C9"/>
    <w:rsid w:val="003C4366"/>
    <w:pPr>
      <w:spacing w:after="0" w:line="240" w:lineRule="auto"/>
    </w:pPr>
    <w:rPr>
      <w:sz w:val="24"/>
      <w:szCs w:val="24"/>
    </w:rPr>
  </w:style>
  <w:style w:type="paragraph" w:customStyle="1" w:styleId="D51832EFF61D3740B59871FEA8BCC3BC">
    <w:name w:val="D51832EFF61D3740B59871FEA8BCC3BC"/>
    <w:rsid w:val="003C4366"/>
    <w:pPr>
      <w:spacing w:after="0" w:line="240" w:lineRule="auto"/>
    </w:pPr>
    <w:rPr>
      <w:sz w:val="24"/>
      <w:szCs w:val="24"/>
    </w:rPr>
  </w:style>
  <w:style w:type="paragraph" w:customStyle="1" w:styleId="83DC24539EE55A45A2690791D368E96F">
    <w:name w:val="83DC24539EE55A45A2690791D368E96F"/>
    <w:rsid w:val="003C4366"/>
    <w:pPr>
      <w:spacing w:after="0" w:line="240" w:lineRule="auto"/>
    </w:pPr>
    <w:rPr>
      <w:sz w:val="24"/>
      <w:szCs w:val="24"/>
    </w:rPr>
  </w:style>
  <w:style w:type="paragraph" w:customStyle="1" w:styleId="570166637E448449B6B74FD63C4E0719">
    <w:name w:val="570166637E448449B6B74FD63C4E0719"/>
    <w:rsid w:val="003C4366"/>
    <w:pPr>
      <w:spacing w:after="0" w:line="240" w:lineRule="auto"/>
    </w:pPr>
    <w:rPr>
      <w:sz w:val="24"/>
      <w:szCs w:val="24"/>
    </w:rPr>
  </w:style>
  <w:style w:type="paragraph" w:customStyle="1" w:styleId="7BC59843BB434A41823627E18326B8A6">
    <w:name w:val="7BC59843BB434A41823627E18326B8A6"/>
    <w:rsid w:val="003C4366"/>
    <w:pPr>
      <w:spacing w:after="0" w:line="240" w:lineRule="auto"/>
    </w:pPr>
    <w:rPr>
      <w:sz w:val="24"/>
      <w:szCs w:val="24"/>
    </w:rPr>
  </w:style>
  <w:style w:type="paragraph" w:customStyle="1" w:styleId="C4D59EF656623643958F23B983090E59">
    <w:name w:val="C4D59EF656623643958F23B983090E59"/>
    <w:rsid w:val="003C4366"/>
    <w:pPr>
      <w:spacing w:after="0" w:line="240" w:lineRule="auto"/>
    </w:pPr>
    <w:rPr>
      <w:sz w:val="24"/>
      <w:szCs w:val="24"/>
    </w:rPr>
  </w:style>
  <w:style w:type="paragraph" w:customStyle="1" w:styleId="D908AB163E2FDB4891534EA42A328AEC">
    <w:name w:val="D908AB163E2FDB4891534EA42A328AEC"/>
    <w:rsid w:val="003C4366"/>
    <w:pPr>
      <w:spacing w:after="0" w:line="240" w:lineRule="auto"/>
    </w:pPr>
    <w:rPr>
      <w:sz w:val="24"/>
      <w:szCs w:val="24"/>
    </w:rPr>
  </w:style>
  <w:style w:type="paragraph" w:customStyle="1" w:styleId="A6387D8707E16841863A8D09CE3923D4">
    <w:name w:val="A6387D8707E16841863A8D09CE3923D4"/>
    <w:rsid w:val="003C4366"/>
    <w:pPr>
      <w:spacing w:after="0" w:line="240" w:lineRule="auto"/>
    </w:pPr>
    <w:rPr>
      <w:sz w:val="24"/>
      <w:szCs w:val="24"/>
    </w:rPr>
  </w:style>
  <w:style w:type="paragraph" w:customStyle="1" w:styleId="AEA72F2EFDE94F45B7E4A6FBCC669A8F">
    <w:name w:val="AEA72F2EFDE94F45B7E4A6FBCC669A8F"/>
    <w:rsid w:val="003C4366"/>
    <w:pPr>
      <w:spacing w:after="0" w:line="240" w:lineRule="auto"/>
    </w:pPr>
    <w:rPr>
      <w:sz w:val="24"/>
      <w:szCs w:val="24"/>
    </w:rPr>
  </w:style>
  <w:style w:type="paragraph" w:customStyle="1" w:styleId="6B0CCE7824A68D4DBA302F50A3F53530">
    <w:name w:val="6B0CCE7824A68D4DBA302F50A3F53530"/>
    <w:rsid w:val="003C4366"/>
    <w:pPr>
      <w:spacing w:after="0" w:line="240" w:lineRule="auto"/>
    </w:pPr>
    <w:rPr>
      <w:sz w:val="24"/>
      <w:szCs w:val="24"/>
    </w:rPr>
  </w:style>
  <w:style w:type="paragraph" w:customStyle="1" w:styleId="30844C1C94C1994ABF0CFF0CD05E5683">
    <w:name w:val="30844C1C94C1994ABF0CFF0CD05E5683"/>
    <w:rsid w:val="003C4366"/>
    <w:pPr>
      <w:spacing w:after="0" w:line="240" w:lineRule="auto"/>
    </w:pPr>
    <w:rPr>
      <w:sz w:val="24"/>
      <w:szCs w:val="24"/>
    </w:rPr>
  </w:style>
  <w:style w:type="paragraph" w:customStyle="1" w:styleId="4DC20152D5838843AB5A35BEEE581949">
    <w:name w:val="4DC20152D5838843AB5A35BEEE581949"/>
    <w:rsid w:val="003C4366"/>
    <w:pPr>
      <w:spacing w:after="0" w:line="240" w:lineRule="auto"/>
    </w:pPr>
    <w:rPr>
      <w:sz w:val="24"/>
      <w:szCs w:val="24"/>
    </w:rPr>
  </w:style>
  <w:style w:type="paragraph" w:customStyle="1" w:styleId="E143FA24EB1AA3458E3DDAAA67013712">
    <w:name w:val="E143FA24EB1AA3458E3DDAAA67013712"/>
    <w:rsid w:val="003C4366"/>
    <w:pPr>
      <w:spacing w:after="0" w:line="240" w:lineRule="auto"/>
    </w:pPr>
    <w:rPr>
      <w:sz w:val="24"/>
      <w:szCs w:val="24"/>
    </w:rPr>
  </w:style>
  <w:style w:type="paragraph" w:customStyle="1" w:styleId="675ECB66B12AAE43BB57DD8EFF54FEA6">
    <w:name w:val="675ECB66B12AAE43BB57DD8EFF54FEA6"/>
    <w:rsid w:val="003C4366"/>
    <w:pPr>
      <w:spacing w:after="0" w:line="240" w:lineRule="auto"/>
    </w:pPr>
    <w:rPr>
      <w:sz w:val="24"/>
      <w:szCs w:val="24"/>
    </w:rPr>
  </w:style>
  <w:style w:type="paragraph" w:customStyle="1" w:styleId="D435734E5C8B23459177A61D1D6E54E0">
    <w:name w:val="D435734E5C8B23459177A61D1D6E54E0"/>
    <w:rsid w:val="003C4366"/>
    <w:pPr>
      <w:spacing w:after="0" w:line="240" w:lineRule="auto"/>
    </w:pPr>
    <w:rPr>
      <w:sz w:val="24"/>
      <w:szCs w:val="24"/>
    </w:rPr>
  </w:style>
  <w:style w:type="paragraph" w:customStyle="1" w:styleId="2D0160C1671ED94F839D6CDA89116283">
    <w:name w:val="2D0160C1671ED94F839D6CDA89116283"/>
    <w:rsid w:val="003C4366"/>
    <w:pPr>
      <w:spacing w:after="0" w:line="240" w:lineRule="auto"/>
    </w:pPr>
    <w:rPr>
      <w:sz w:val="24"/>
      <w:szCs w:val="24"/>
    </w:rPr>
  </w:style>
  <w:style w:type="paragraph" w:customStyle="1" w:styleId="1C01D0768E21624B87C64FD957581435">
    <w:name w:val="1C01D0768E21624B87C64FD957581435"/>
    <w:rsid w:val="003C4366"/>
    <w:pPr>
      <w:spacing w:after="0" w:line="240" w:lineRule="auto"/>
    </w:pPr>
    <w:rPr>
      <w:sz w:val="24"/>
      <w:szCs w:val="24"/>
    </w:rPr>
  </w:style>
  <w:style w:type="paragraph" w:customStyle="1" w:styleId="F445AA4B76F68A4A9004ED1F924C73C3">
    <w:name w:val="F445AA4B76F68A4A9004ED1F924C73C3"/>
    <w:rsid w:val="003C4366"/>
    <w:pPr>
      <w:spacing w:after="0" w:line="240" w:lineRule="auto"/>
    </w:pPr>
    <w:rPr>
      <w:sz w:val="24"/>
      <w:szCs w:val="24"/>
    </w:rPr>
  </w:style>
  <w:style w:type="paragraph" w:customStyle="1" w:styleId="60C9CAE5E89A1A4FA98FFEC4C44715BF">
    <w:name w:val="60C9CAE5E89A1A4FA98FFEC4C44715BF"/>
    <w:rsid w:val="003C4366"/>
    <w:pPr>
      <w:spacing w:after="0" w:line="240" w:lineRule="auto"/>
    </w:pPr>
    <w:rPr>
      <w:sz w:val="24"/>
      <w:szCs w:val="24"/>
    </w:rPr>
  </w:style>
  <w:style w:type="paragraph" w:customStyle="1" w:styleId="D4912D6D313D1F499DA0995DF3B970F7">
    <w:name w:val="D4912D6D313D1F499DA0995DF3B970F7"/>
    <w:rsid w:val="003C4366"/>
    <w:pPr>
      <w:spacing w:after="0" w:line="240" w:lineRule="auto"/>
    </w:pPr>
    <w:rPr>
      <w:sz w:val="24"/>
      <w:szCs w:val="24"/>
    </w:rPr>
  </w:style>
  <w:style w:type="paragraph" w:customStyle="1" w:styleId="86E8F72E6D857542B1E984A418C76172">
    <w:name w:val="86E8F72E6D857542B1E984A418C76172"/>
    <w:rsid w:val="003C4366"/>
    <w:pPr>
      <w:spacing w:after="0" w:line="240" w:lineRule="auto"/>
    </w:pPr>
    <w:rPr>
      <w:sz w:val="24"/>
      <w:szCs w:val="24"/>
    </w:rPr>
  </w:style>
  <w:style w:type="paragraph" w:customStyle="1" w:styleId="AA264C4AEB86A4418306529D0C94A140">
    <w:name w:val="AA264C4AEB86A4418306529D0C94A140"/>
    <w:rsid w:val="003C4366"/>
    <w:pPr>
      <w:spacing w:after="0" w:line="240" w:lineRule="auto"/>
    </w:pPr>
    <w:rPr>
      <w:sz w:val="24"/>
      <w:szCs w:val="24"/>
    </w:rPr>
  </w:style>
  <w:style w:type="paragraph" w:customStyle="1" w:styleId="5449F04D537FCD42A72A4DC73220539B">
    <w:name w:val="5449F04D537FCD42A72A4DC73220539B"/>
    <w:rsid w:val="003C4366"/>
    <w:pPr>
      <w:spacing w:after="0" w:line="240" w:lineRule="auto"/>
    </w:pPr>
    <w:rPr>
      <w:sz w:val="24"/>
      <w:szCs w:val="24"/>
    </w:rPr>
  </w:style>
  <w:style w:type="paragraph" w:customStyle="1" w:styleId="CC2FD14238696D47BC4B8A644D1F75F3">
    <w:name w:val="CC2FD14238696D47BC4B8A644D1F75F3"/>
    <w:rsid w:val="003C4366"/>
    <w:pPr>
      <w:spacing w:after="0" w:line="240" w:lineRule="auto"/>
    </w:pPr>
    <w:rPr>
      <w:sz w:val="24"/>
      <w:szCs w:val="24"/>
    </w:rPr>
  </w:style>
  <w:style w:type="paragraph" w:customStyle="1" w:styleId="B9D744586BE776468177C1D530E62FFD">
    <w:name w:val="B9D744586BE776468177C1D530E62FFD"/>
    <w:rsid w:val="003C4366"/>
    <w:pPr>
      <w:spacing w:after="0" w:line="240" w:lineRule="auto"/>
    </w:pPr>
    <w:rPr>
      <w:sz w:val="24"/>
      <w:szCs w:val="24"/>
    </w:rPr>
  </w:style>
  <w:style w:type="paragraph" w:customStyle="1" w:styleId="952EB392B08A7D448F31DCE6C6C29DEA">
    <w:name w:val="952EB392B08A7D448F31DCE6C6C29DEA"/>
    <w:rsid w:val="003C4366"/>
    <w:pPr>
      <w:spacing w:after="0" w:line="240" w:lineRule="auto"/>
    </w:pPr>
    <w:rPr>
      <w:sz w:val="24"/>
      <w:szCs w:val="24"/>
    </w:rPr>
  </w:style>
  <w:style w:type="paragraph" w:customStyle="1" w:styleId="649E9F9752E2D6418B7D31C208DC73EA">
    <w:name w:val="649E9F9752E2D6418B7D31C208DC73EA"/>
    <w:rsid w:val="003C4366"/>
    <w:pPr>
      <w:spacing w:after="0" w:line="240" w:lineRule="auto"/>
    </w:pPr>
    <w:rPr>
      <w:sz w:val="24"/>
      <w:szCs w:val="24"/>
    </w:rPr>
  </w:style>
  <w:style w:type="paragraph" w:customStyle="1" w:styleId="E4544F07C545A44F8A393F76E3FD3208">
    <w:name w:val="E4544F07C545A44F8A393F76E3FD3208"/>
    <w:rsid w:val="003C4366"/>
    <w:pPr>
      <w:spacing w:after="0" w:line="240" w:lineRule="auto"/>
    </w:pPr>
    <w:rPr>
      <w:sz w:val="24"/>
      <w:szCs w:val="24"/>
    </w:rPr>
  </w:style>
  <w:style w:type="paragraph" w:customStyle="1" w:styleId="C038620CEEEFAA4381D978C7226135FA">
    <w:name w:val="C038620CEEEFAA4381D978C7226135FA"/>
    <w:rsid w:val="003C4366"/>
    <w:pPr>
      <w:spacing w:after="0" w:line="240" w:lineRule="auto"/>
    </w:pPr>
    <w:rPr>
      <w:sz w:val="24"/>
      <w:szCs w:val="24"/>
    </w:rPr>
  </w:style>
  <w:style w:type="paragraph" w:customStyle="1" w:styleId="3A42D7B362626145BDDC80137AC974CD">
    <w:name w:val="3A42D7B362626145BDDC80137AC974CD"/>
    <w:rsid w:val="003C4366"/>
    <w:pPr>
      <w:spacing w:after="0" w:line="240" w:lineRule="auto"/>
    </w:pPr>
    <w:rPr>
      <w:sz w:val="24"/>
      <w:szCs w:val="24"/>
    </w:rPr>
  </w:style>
  <w:style w:type="paragraph" w:customStyle="1" w:styleId="7EAA2745D94ACC42A725D1975034991E">
    <w:name w:val="7EAA2745D94ACC42A725D1975034991E"/>
    <w:rsid w:val="003C4366"/>
    <w:pPr>
      <w:spacing w:after="0" w:line="240" w:lineRule="auto"/>
    </w:pPr>
    <w:rPr>
      <w:sz w:val="24"/>
      <w:szCs w:val="24"/>
    </w:rPr>
  </w:style>
  <w:style w:type="paragraph" w:customStyle="1" w:styleId="3179E8D4591E4E41AF3E8D5C99A96C9C">
    <w:name w:val="3179E8D4591E4E41AF3E8D5C99A96C9C"/>
    <w:rsid w:val="003C4366"/>
    <w:pPr>
      <w:spacing w:after="0" w:line="240" w:lineRule="auto"/>
    </w:pPr>
    <w:rPr>
      <w:sz w:val="24"/>
      <w:szCs w:val="24"/>
    </w:rPr>
  </w:style>
  <w:style w:type="paragraph" w:customStyle="1" w:styleId="0EE3649E2194F647B3126B492CF07225">
    <w:name w:val="0EE3649E2194F647B3126B492CF07225"/>
    <w:rsid w:val="00C66E9F"/>
    <w:pPr>
      <w:spacing w:after="0" w:line="240" w:lineRule="auto"/>
    </w:pPr>
    <w:rPr>
      <w:sz w:val="24"/>
      <w:szCs w:val="24"/>
    </w:rPr>
  </w:style>
  <w:style w:type="paragraph" w:customStyle="1" w:styleId="1A3534BFC48437479E9308760A1D175C">
    <w:name w:val="1A3534BFC48437479E9308760A1D175C"/>
    <w:rsid w:val="00C66E9F"/>
    <w:pPr>
      <w:spacing w:after="0" w:line="240" w:lineRule="auto"/>
    </w:pPr>
    <w:rPr>
      <w:sz w:val="24"/>
      <w:szCs w:val="24"/>
    </w:rPr>
  </w:style>
  <w:style w:type="paragraph" w:customStyle="1" w:styleId="FDC393325D03C14B977D968FD9187C78">
    <w:name w:val="FDC393325D03C14B977D968FD9187C78"/>
    <w:rsid w:val="00C66E9F"/>
    <w:pPr>
      <w:spacing w:after="0" w:line="240" w:lineRule="auto"/>
    </w:pPr>
    <w:rPr>
      <w:sz w:val="24"/>
      <w:szCs w:val="24"/>
    </w:rPr>
  </w:style>
  <w:style w:type="paragraph" w:customStyle="1" w:styleId="F215B7462725634D85C0539E162FA7E0">
    <w:name w:val="F215B7462725634D85C0539E162FA7E0"/>
    <w:rsid w:val="00C35670"/>
    <w:pPr>
      <w:spacing w:after="0" w:line="240" w:lineRule="auto"/>
    </w:pPr>
    <w:rPr>
      <w:sz w:val="24"/>
      <w:szCs w:val="24"/>
    </w:rPr>
  </w:style>
  <w:style w:type="paragraph" w:customStyle="1" w:styleId="82CA147574454640BA4D6BF3D630FBA5">
    <w:name w:val="82CA147574454640BA4D6BF3D630FBA5"/>
    <w:rsid w:val="00C35670"/>
    <w:pPr>
      <w:spacing w:after="0" w:line="240" w:lineRule="auto"/>
    </w:pPr>
    <w:rPr>
      <w:sz w:val="24"/>
      <w:szCs w:val="24"/>
    </w:rPr>
  </w:style>
  <w:style w:type="paragraph" w:customStyle="1" w:styleId="38943EF6C8247042824CD2A5F873D549">
    <w:name w:val="38943EF6C8247042824CD2A5F873D549"/>
    <w:rsid w:val="00F96E9C"/>
    <w:pPr>
      <w:spacing w:after="0" w:line="240" w:lineRule="auto"/>
    </w:pPr>
    <w:rPr>
      <w:sz w:val="24"/>
      <w:szCs w:val="24"/>
    </w:rPr>
  </w:style>
  <w:style w:type="paragraph" w:customStyle="1" w:styleId="2CAC1C2E6372BF41BD7F6F9FFFB1FCE9">
    <w:name w:val="2CAC1C2E6372BF41BD7F6F9FFFB1FCE9"/>
    <w:rsid w:val="00F96E9C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53140F-638E-4A52-8F41-CE30573B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41</cp:revision>
  <cp:lastPrinted>2018-10-09T18:41:00Z</cp:lastPrinted>
  <dcterms:created xsi:type="dcterms:W3CDTF">2021-10-29T12:58:00Z</dcterms:created>
  <dcterms:modified xsi:type="dcterms:W3CDTF">2022-01-26T21:24:00Z</dcterms:modified>
</cp:coreProperties>
</file>